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82C48" w14:textId="39600AF4" w:rsidR="003D0E00" w:rsidRPr="008504A4" w:rsidRDefault="00F50260" w:rsidP="00E161DA">
      <w:pPr>
        <w:pStyle w:val="Nadpis4"/>
        <w:numPr>
          <w:ilvl w:val="0"/>
          <w:numId w:val="0"/>
        </w:numPr>
        <w:ind w:left="-284"/>
        <w:rPr>
          <w:lang w:val="en-GB"/>
        </w:rPr>
      </w:pPr>
      <w:r w:rsidRPr="008504A4">
        <w:rPr>
          <w:noProof/>
          <w:lang w:val="en-GB"/>
        </w:rPr>
        <mc:AlternateContent>
          <mc:Choice Requires="wps">
            <w:drawing>
              <wp:anchor distT="0" distB="0" distL="114300" distR="114300" simplePos="0" relativeHeight="251659264" behindDoc="0" locked="0" layoutInCell="1" allowOverlap="1" wp14:anchorId="5641D67E" wp14:editId="6825029B">
                <wp:simplePos x="0" y="0"/>
                <wp:positionH relativeFrom="margin">
                  <wp:posOffset>-365197</wp:posOffset>
                </wp:positionH>
                <wp:positionV relativeFrom="page">
                  <wp:posOffset>905775</wp:posOffset>
                </wp:positionV>
                <wp:extent cx="6123600" cy="1578634"/>
                <wp:effectExtent l="0" t="0" r="0" b="2540"/>
                <wp:wrapNone/>
                <wp:docPr id="8" name="Coverpage_ImageText"/>
                <wp:cNvGraphicFramePr/>
                <a:graphic xmlns:a="http://schemas.openxmlformats.org/drawingml/2006/main">
                  <a:graphicData uri="http://schemas.microsoft.com/office/word/2010/wordprocessingShape">
                    <wps:wsp>
                      <wps:cNvSpPr txBox="1"/>
                      <wps:spPr>
                        <a:xfrm>
                          <a:off x="0" y="0"/>
                          <a:ext cx="6123600" cy="1578634"/>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E61059" w:rsidRPr="00603C80" w14:paraId="6BE7A945" w14:textId="77777777" w:rsidTr="00E61059">
                              <w:trPr>
                                <w:trHeight w:hRule="exact" w:val="3839"/>
                              </w:trPr>
                              <w:tc>
                                <w:tcPr>
                                  <w:tcW w:w="9526" w:type="dxa"/>
                                  <w:tcBorders>
                                    <w:top w:val="nil"/>
                                    <w:left w:val="nil"/>
                                    <w:bottom w:val="nil"/>
                                    <w:right w:val="nil"/>
                                  </w:tcBorders>
                                </w:tcPr>
                                <w:p w14:paraId="64ABD322" w14:textId="0FA0F621" w:rsidR="00E61059" w:rsidRPr="00603C80" w:rsidRDefault="00E61059" w:rsidP="00E61059">
                                  <w:pPr>
                                    <w:pStyle w:val="Documentdataleadtext"/>
                                  </w:pPr>
                                  <w:r>
                                    <w:t>Employer</w:t>
                                  </w:r>
                                </w:p>
                                <w:p w14:paraId="2ECFA8DA" w14:textId="5F393882" w:rsidR="00E61059" w:rsidRPr="00603C80" w:rsidRDefault="00E61059" w:rsidP="00E61059">
                                  <w:pPr>
                                    <w:pStyle w:val="Documentdatatext"/>
                                  </w:pPr>
                                  <w:r>
                                    <w:t>SAKO BRNO A.S.</w:t>
                                  </w:r>
                                </w:p>
                                <w:p w14:paraId="6F8D8371" w14:textId="77777777" w:rsidR="00E61059" w:rsidRPr="00603C80" w:rsidRDefault="00E61059" w:rsidP="00E61059">
                                  <w:pPr>
                                    <w:pStyle w:val="Documentdataleadtext"/>
                                  </w:pPr>
                                </w:p>
                                <w:p w14:paraId="22F8747F" w14:textId="77777777" w:rsidR="00E61059" w:rsidRPr="00603C80" w:rsidRDefault="00E61059" w:rsidP="00E61059">
                                  <w:pPr>
                                    <w:pStyle w:val="Documentdataleadtext"/>
                                  </w:pPr>
                                  <w:r>
                                    <w:t>Project</w:t>
                                  </w:r>
                                </w:p>
                                <w:p w14:paraId="17DBDEE9" w14:textId="751A0810" w:rsidR="000F17EF" w:rsidRPr="00603C80" w:rsidRDefault="00A31FA3" w:rsidP="000F17EF">
                                  <w:pPr>
                                    <w:pStyle w:val="Documentdataleadtext"/>
                                  </w:pPr>
                                  <w:r>
                                    <w:rPr>
                                      <w:b/>
                                      <w:sz w:val="18"/>
                                    </w:rPr>
                                    <w:t>Modernization of WtE Plant SAKO Brno</w:t>
                                  </w:r>
                                  <w:r w:rsidR="00A5060C">
                                    <w:rPr>
                                      <w:b/>
                                      <w:sz w:val="18"/>
                                    </w:rPr>
                                    <w:br/>
                                  </w:r>
                                </w:p>
                                <w:p w14:paraId="30643699" w14:textId="77777777" w:rsidR="00E61059" w:rsidRPr="00603C80" w:rsidRDefault="00E61059" w:rsidP="00E61059">
                                  <w:pPr>
                                    <w:pStyle w:val="Documentdataleadtext"/>
                                  </w:pPr>
                                  <w:bookmarkStart w:id="1" w:name="LAN_Date_2"/>
                                  <w:r>
                                    <w:t>Date</w:t>
                                  </w:r>
                                  <w:bookmarkEnd w:id="1"/>
                                </w:p>
                                <w:p w14:paraId="729ED5FD" w14:textId="6F59FC42" w:rsidR="000F17EF" w:rsidRPr="00603C80" w:rsidRDefault="00A5060C" w:rsidP="000F17EF">
                                  <w:pPr>
                                    <w:pStyle w:val="Documentdatatext"/>
                                  </w:pPr>
                                  <w:r>
                                    <w:t>July</w:t>
                                  </w:r>
                                  <w:r w:rsidR="000F17EF">
                                    <w:t xml:space="preserve"> 202</w:t>
                                  </w:r>
                                  <w:r w:rsidR="00A31FA3">
                                    <w:t>4</w:t>
                                  </w:r>
                                </w:p>
                                <w:p w14:paraId="07CBB919" w14:textId="77777777" w:rsidR="00E61059" w:rsidRPr="00603C80" w:rsidRDefault="00E61059" w:rsidP="00E61059">
                                  <w:pPr>
                                    <w:pStyle w:val="Documentdataleadtext"/>
                                  </w:pPr>
                                </w:p>
                                <w:p w14:paraId="2D8895CD" w14:textId="77777777" w:rsidR="00E61059" w:rsidRPr="00603C80" w:rsidRDefault="00E61059" w:rsidP="00E61059">
                                  <w:pPr>
                                    <w:pStyle w:val="Documentdatatext"/>
                                  </w:pPr>
                                </w:p>
                              </w:tc>
                            </w:tr>
                          </w:tbl>
                          <w:p w14:paraId="3155A711" w14:textId="77777777" w:rsidR="00E61059" w:rsidRDefault="00E61059" w:rsidP="00F50260"/>
                          <w:p w14:paraId="3DF6F957" w14:textId="77777777" w:rsidR="00E61059" w:rsidRDefault="00E61059" w:rsidP="00F50260"/>
                          <w:p w14:paraId="46C840FE" w14:textId="77777777" w:rsidR="00E61059" w:rsidRDefault="00E61059" w:rsidP="00F50260"/>
                          <w:p w14:paraId="0B722792" w14:textId="77777777" w:rsidR="00E61059" w:rsidRDefault="00E61059"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1D67E" id="_x0000_t202" coordsize="21600,21600" o:spt="202" path="m,l,21600r21600,l21600,xe">
                <v:stroke joinstyle="miter"/>
                <v:path gradientshapeok="t" o:connecttype="rect"/>
              </v:shapetype>
              <v:shape id="Coverpage_ImageText" o:spid="_x0000_s1026" type="#_x0000_t202" style="position:absolute;left:0;text-align:left;margin-left:-28.75pt;margin-top:71.3pt;width:482.15pt;height:124.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E61059" w:rsidRPr="00603C80" w14:paraId="6BE7A945" w14:textId="77777777" w:rsidTr="00E61059">
                        <w:trPr>
                          <w:trHeight w:hRule="exact" w:val="3839"/>
                        </w:trPr>
                        <w:tc>
                          <w:tcPr>
                            <w:tcW w:w="9526" w:type="dxa"/>
                            <w:tcBorders>
                              <w:top w:val="nil"/>
                              <w:left w:val="nil"/>
                              <w:bottom w:val="nil"/>
                              <w:right w:val="nil"/>
                            </w:tcBorders>
                          </w:tcPr>
                          <w:p w14:paraId="64ABD322" w14:textId="0FA0F621" w:rsidR="00E61059" w:rsidRPr="00603C80" w:rsidRDefault="00E61059" w:rsidP="00E61059">
                            <w:pPr>
                              <w:pStyle w:val="Documentdataleadtext"/>
                            </w:pPr>
                            <w:r>
                              <w:t>Employer</w:t>
                            </w:r>
                          </w:p>
                          <w:p w14:paraId="2ECFA8DA" w14:textId="5F393882" w:rsidR="00E61059" w:rsidRPr="00603C80" w:rsidRDefault="00E61059" w:rsidP="00E61059">
                            <w:pPr>
                              <w:pStyle w:val="Documentdatatext"/>
                            </w:pPr>
                            <w:r>
                              <w:t>SAKO BRNO A.S.</w:t>
                            </w:r>
                          </w:p>
                          <w:p w14:paraId="6F8D8371" w14:textId="77777777" w:rsidR="00E61059" w:rsidRPr="00603C80" w:rsidRDefault="00E61059" w:rsidP="00E61059">
                            <w:pPr>
                              <w:pStyle w:val="Documentdataleadtext"/>
                            </w:pPr>
                          </w:p>
                          <w:p w14:paraId="22F8747F" w14:textId="77777777" w:rsidR="00E61059" w:rsidRPr="00603C80" w:rsidRDefault="00E61059" w:rsidP="00E61059">
                            <w:pPr>
                              <w:pStyle w:val="Documentdataleadtext"/>
                            </w:pPr>
                            <w:r>
                              <w:t>Project</w:t>
                            </w:r>
                          </w:p>
                          <w:p w14:paraId="17DBDEE9" w14:textId="751A0810" w:rsidR="000F17EF" w:rsidRPr="00603C80" w:rsidRDefault="00A31FA3" w:rsidP="000F17EF">
                            <w:pPr>
                              <w:pStyle w:val="Documentdataleadtext"/>
                            </w:pPr>
                            <w:r>
                              <w:rPr>
                                <w:b/>
                                <w:sz w:val="18"/>
                              </w:rPr>
                              <w:t>Modernization of WtE Plant SAKO Brno</w:t>
                            </w:r>
                            <w:r w:rsidR="00A5060C">
                              <w:rPr>
                                <w:b/>
                                <w:sz w:val="18"/>
                              </w:rPr>
                              <w:br/>
                            </w:r>
                          </w:p>
                          <w:p w14:paraId="30643699" w14:textId="77777777" w:rsidR="00E61059" w:rsidRPr="00603C80" w:rsidRDefault="00E61059" w:rsidP="00E61059">
                            <w:pPr>
                              <w:pStyle w:val="Documentdataleadtext"/>
                            </w:pPr>
                            <w:bookmarkStart w:id="2" w:name="LAN_Date_2"/>
                            <w:r>
                              <w:t>Date</w:t>
                            </w:r>
                            <w:bookmarkEnd w:id="2"/>
                          </w:p>
                          <w:p w14:paraId="729ED5FD" w14:textId="6F59FC42" w:rsidR="000F17EF" w:rsidRPr="00603C80" w:rsidRDefault="00A5060C" w:rsidP="000F17EF">
                            <w:pPr>
                              <w:pStyle w:val="Documentdatatext"/>
                            </w:pPr>
                            <w:r>
                              <w:t>July</w:t>
                            </w:r>
                            <w:r w:rsidR="000F17EF">
                              <w:t xml:space="preserve"> 202</w:t>
                            </w:r>
                            <w:r w:rsidR="00A31FA3">
                              <w:t>4</w:t>
                            </w:r>
                          </w:p>
                          <w:p w14:paraId="07CBB919" w14:textId="77777777" w:rsidR="00E61059" w:rsidRPr="00603C80" w:rsidRDefault="00E61059" w:rsidP="00E61059">
                            <w:pPr>
                              <w:pStyle w:val="Documentdataleadtext"/>
                            </w:pPr>
                          </w:p>
                          <w:p w14:paraId="2D8895CD" w14:textId="77777777" w:rsidR="00E61059" w:rsidRPr="00603C80" w:rsidRDefault="00E61059" w:rsidP="00E61059">
                            <w:pPr>
                              <w:pStyle w:val="Documentdatatext"/>
                            </w:pPr>
                          </w:p>
                        </w:tc>
                      </w:tr>
                    </w:tbl>
                    <w:p w14:paraId="3155A711" w14:textId="77777777" w:rsidR="00E61059" w:rsidRDefault="00E61059" w:rsidP="00F50260"/>
                    <w:p w14:paraId="3DF6F957" w14:textId="77777777" w:rsidR="00E61059" w:rsidRDefault="00E61059" w:rsidP="00F50260"/>
                    <w:p w14:paraId="46C840FE" w14:textId="77777777" w:rsidR="00E61059" w:rsidRDefault="00E61059" w:rsidP="00F50260"/>
                    <w:p w14:paraId="0B722792" w14:textId="77777777" w:rsidR="00E61059" w:rsidRDefault="00E61059" w:rsidP="00F50260"/>
                  </w:txbxContent>
                </v:textbox>
                <w10:wrap anchorx="margin" anchory="page"/>
              </v:shape>
            </w:pict>
          </mc:Fallback>
        </mc:AlternateContent>
      </w:r>
      <w:r w:rsidR="009F2F14" w:rsidRPr="008504A4">
        <w:rPr>
          <w:lang w:val="en-GB"/>
        </w:rPr>
        <w:t>ccc</w:t>
      </w:r>
    </w:p>
    <w:p w14:paraId="01B7AB3D" w14:textId="1AA277EC" w:rsidR="00025683" w:rsidRPr="008504A4" w:rsidRDefault="00025683" w:rsidP="00066591"/>
    <w:p w14:paraId="7E30F7E8" w14:textId="77D21211" w:rsidR="00025683" w:rsidRPr="008504A4" w:rsidRDefault="00F50260" w:rsidP="00066591">
      <w:r w:rsidRPr="008504A4">
        <w:rPr>
          <w:noProof/>
        </w:rPr>
        <mc:AlternateContent>
          <mc:Choice Requires="wps">
            <w:drawing>
              <wp:anchor distT="0" distB="0" distL="114300" distR="114300" simplePos="0" relativeHeight="251661312" behindDoc="0" locked="0" layoutInCell="1" allowOverlap="1" wp14:anchorId="2CBCEF72" wp14:editId="5889AFFC">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E61059" w:rsidRPr="00603C80" w14:paraId="1DF758EB" w14:textId="77777777" w:rsidTr="00F50260">
                              <w:trPr>
                                <w:trHeight w:val="4641"/>
                              </w:trPr>
                              <w:tc>
                                <w:tcPr>
                                  <w:tcW w:w="9526" w:type="dxa"/>
                                  <w:tcBorders>
                                    <w:top w:val="nil"/>
                                    <w:left w:val="nil"/>
                                    <w:bottom w:val="nil"/>
                                    <w:right w:val="nil"/>
                                  </w:tcBorders>
                                </w:tcPr>
                                <w:p w14:paraId="72D7F65C" w14:textId="77777777" w:rsidR="00E61059" w:rsidRPr="00603C80" w:rsidRDefault="00E61059" w:rsidP="00E61059">
                                  <w:pPr>
                                    <w:pStyle w:val="Documentdataleadtext"/>
                                  </w:pPr>
                                  <w:bookmarkStart w:id="3" w:name="LAN_Intendedfor"/>
                                  <w:r>
                                    <w:t>Intended for</w:t>
                                  </w:r>
                                  <w:bookmarkEnd w:id="3"/>
                                </w:p>
                                <w:p w14:paraId="62130F45" w14:textId="77777777" w:rsidR="00E61059" w:rsidRPr="00603C80" w:rsidRDefault="00E61059" w:rsidP="00E61059">
                                  <w:pPr>
                                    <w:pStyle w:val="Documentdatatext"/>
                                  </w:pPr>
                                  <w:r w:rsidRPr="00603C80">
                                    <w:fldChar w:fldCharType="begin"/>
                                  </w:r>
                                  <w:r w:rsidRPr="00603C80">
                                    <w:instrText xml:space="preserve"> MACROBUTTON NoName [</w:instrText>
                                  </w:r>
                                  <w:bookmarkStart w:id="4" w:name="LAN_Text_12"/>
                                  <w:r>
                                    <w:instrText>Text</w:instrText>
                                  </w:r>
                                  <w:bookmarkEnd w:id="4"/>
                                  <w:r w:rsidRPr="00603C80">
                                    <w:instrText>]</w:instrText>
                                  </w:r>
                                  <w:r w:rsidRPr="00603C80">
                                    <w:fldChar w:fldCharType="end"/>
                                  </w:r>
                                </w:p>
                                <w:p w14:paraId="103DC0FB" w14:textId="77777777" w:rsidR="00E61059" w:rsidRPr="00603C80" w:rsidRDefault="00E61059" w:rsidP="00E61059">
                                  <w:pPr>
                                    <w:pStyle w:val="Documentdataleadtext"/>
                                  </w:pPr>
                                </w:p>
                                <w:p w14:paraId="2C211AC7" w14:textId="77777777" w:rsidR="00E61059" w:rsidRPr="00603C80" w:rsidRDefault="00E61059" w:rsidP="00E61059">
                                  <w:pPr>
                                    <w:pStyle w:val="Documentdataleadtext"/>
                                  </w:pPr>
                                  <w:bookmarkStart w:id="5" w:name="LAN_Documenttype_2"/>
                                  <w:r>
                                    <w:t>Document type</w:t>
                                  </w:r>
                                  <w:bookmarkEnd w:id="5"/>
                                </w:p>
                                <w:p w14:paraId="0D0D039C" w14:textId="77777777" w:rsidR="00E61059" w:rsidRPr="00603C80" w:rsidRDefault="00E61059" w:rsidP="00E61059">
                                  <w:pPr>
                                    <w:pStyle w:val="Documentdatatext"/>
                                  </w:pPr>
                                  <w:r w:rsidRPr="00603C80">
                                    <w:fldChar w:fldCharType="begin"/>
                                  </w:r>
                                  <w:r w:rsidRPr="00603C80">
                                    <w:instrText xml:space="preserve"> MACROBUTTON NoName [</w:instrText>
                                  </w:r>
                                  <w:bookmarkStart w:id="6" w:name="LAN_Text_13"/>
                                  <w:r>
                                    <w:instrText>Text</w:instrText>
                                  </w:r>
                                  <w:bookmarkEnd w:id="6"/>
                                  <w:r w:rsidRPr="00603C80">
                                    <w:instrText>]</w:instrText>
                                  </w:r>
                                  <w:r w:rsidRPr="00603C80">
                                    <w:fldChar w:fldCharType="end"/>
                                  </w:r>
                                </w:p>
                                <w:p w14:paraId="47503DCE" w14:textId="77777777" w:rsidR="00E61059" w:rsidRPr="00603C80" w:rsidRDefault="00E61059" w:rsidP="00E61059">
                                  <w:pPr>
                                    <w:pStyle w:val="Documentdataleadtext"/>
                                  </w:pPr>
                                </w:p>
                                <w:p w14:paraId="6C5FE246" w14:textId="77777777" w:rsidR="00E61059" w:rsidRPr="00603C80" w:rsidRDefault="00E61059" w:rsidP="00E61059">
                                  <w:pPr>
                                    <w:pStyle w:val="Documentdataleadtext"/>
                                  </w:pPr>
                                  <w:bookmarkStart w:id="7" w:name="LAN_Date_1"/>
                                  <w:r>
                                    <w:t>Date</w:t>
                                  </w:r>
                                  <w:bookmarkEnd w:id="7"/>
                                </w:p>
                                <w:p w14:paraId="35787A7C" w14:textId="77777777" w:rsidR="00E61059" w:rsidRPr="00603C80" w:rsidRDefault="00E61059" w:rsidP="00E61059">
                                  <w:pPr>
                                    <w:pStyle w:val="Documentdatatext"/>
                                  </w:pPr>
                                  <w:r w:rsidRPr="00603C80">
                                    <w:fldChar w:fldCharType="begin"/>
                                  </w:r>
                                  <w:r w:rsidRPr="00603C80">
                                    <w:instrText xml:space="preserve"> MACROBUTTON NoName [</w:instrText>
                                  </w:r>
                                  <w:bookmarkStart w:id="8" w:name="LAN_MonthYear_1"/>
                                  <w:r>
                                    <w:instrText>Month, year</w:instrText>
                                  </w:r>
                                  <w:bookmarkEnd w:id="8"/>
                                  <w:r w:rsidRPr="00603C80">
                                    <w:instrText>]</w:instrText>
                                  </w:r>
                                  <w:r w:rsidRPr="00603C80">
                                    <w:fldChar w:fldCharType="end"/>
                                  </w:r>
                                </w:p>
                                <w:p w14:paraId="69FFC5FB" w14:textId="77777777" w:rsidR="00E61059" w:rsidRPr="00603C80" w:rsidRDefault="00E61059" w:rsidP="00E61059">
                                  <w:pPr>
                                    <w:pStyle w:val="Documentdataleadtext"/>
                                  </w:pPr>
                                </w:p>
                                <w:p w14:paraId="145B0D58" w14:textId="77777777" w:rsidR="00E61059" w:rsidRPr="00603C80" w:rsidRDefault="00E61059" w:rsidP="00E61059">
                                  <w:pPr>
                                    <w:pStyle w:val="Documentdataleadtext"/>
                                  </w:pPr>
                                  <w:r w:rsidRPr="00603C80">
                                    <w:fldChar w:fldCharType="begin"/>
                                  </w:r>
                                  <w:r w:rsidRPr="00603C80">
                                    <w:instrText xml:space="preserve"> MACROBUTTON NoName [</w:instrText>
                                  </w:r>
                                  <w:bookmarkStart w:id="9" w:name="LAN_Optional"/>
                                  <w:r>
                                    <w:instrText>Optional</w:instrText>
                                  </w:r>
                                  <w:bookmarkEnd w:id="9"/>
                                  <w:r w:rsidRPr="00603C80">
                                    <w:instrText xml:space="preserve"> 1 </w:instrText>
                                  </w:r>
                                  <w:r w:rsidRPr="00A652D3">
                                    <w:rPr>
                                      <w:color w:val="800000"/>
                                      <w:sz w:val="12"/>
                                      <w:szCs w:val="12"/>
                                    </w:rPr>
                                    <w:instrText xml:space="preserve">- </w:instrText>
                                  </w:r>
                                  <w:bookmarkStart w:id="10" w:name="LAN_RememberDelete_6"/>
                                  <w:r>
                                    <w:rPr>
                                      <w:color w:val="800000"/>
                                      <w:sz w:val="12"/>
                                      <w:szCs w:val="12"/>
                                    </w:rPr>
                                    <w:instrText>If no optional text is needed then remember to delete the fields</w:instrText>
                                  </w:r>
                                  <w:bookmarkEnd w:id="10"/>
                                  <w:r w:rsidRPr="00603C80">
                                    <w:instrText>]</w:instrText>
                                  </w:r>
                                  <w:r w:rsidRPr="00603C80">
                                    <w:fldChar w:fldCharType="end"/>
                                  </w:r>
                                </w:p>
                                <w:p w14:paraId="041BB6AC" w14:textId="77777777" w:rsidR="00E61059" w:rsidRPr="00603C80" w:rsidRDefault="00E61059" w:rsidP="00E61059">
                                  <w:pPr>
                                    <w:pStyle w:val="Documentdatatext"/>
                                  </w:pPr>
                                  <w:r w:rsidRPr="00603C80">
                                    <w:fldChar w:fldCharType="begin"/>
                                  </w:r>
                                  <w:r w:rsidRPr="00603C80">
                                    <w:instrText xml:space="preserve"> MACROBUTTON NoName [</w:instrText>
                                  </w:r>
                                  <w:bookmarkStart w:id="11" w:name="LAN_Text_14"/>
                                  <w:r>
                                    <w:instrText>Text</w:instrText>
                                  </w:r>
                                  <w:bookmarkEnd w:id="11"/>
                                  <w:r w:rsidRPr="00603C80">
                                    <w:instrText xml:space="preserve"> </w:instrText>
                                  </w:r>
                                  <w:r w:rsidRPr="001C47BA">
                                    <w:rPr>
                                      <w:color w:val="800000"/>
                                      <w:sz w:val="12"/>
                                    </w:rPr>
                                    <w:instrText xml:space="preserve">- </w:instrText>
                                  </w:r>
                                  <w:bookmarkStart w:id="12" w:name="LAN_RememberDelete_7"/>
                                  <w:r>
                                    <w:rPr>
                                      <w:color w:val="800000"/>
                                      <w:sz w:val="12"/>
                                    </w:rPr>
                                    <w:instrText>If no optional text is needed then remember to delete the fields</w:instrText>
                                  </w:r>
                                  <w:bookmarkEnd w:id="12"/>
                                  <w:r w:rsidRPr="00603C80">
                                    <w:instrText>]</w:instrText>
                                  </w:r>
                                  <w:r w:rsidRPr="00603C80">
                                    <w:fldChar w:fldCharType="end"/>
                                  </w:r>
                                </w:p>
                                <w:p w14:paraId="363BA5D3" w14:textId="77777777" w:rsidR="00E61059" w:rsidRPr="00603C80" w:rsidRDefault="00E61059" w:rsidP="00E61059">
                                  <w:pPr>
                                    <w:pStyle w:val="Documentdataleadtext"/>
                                  </w:pPr>
                                </w:p>
                                <w:p w14:paraId="2955521E" w14:textId="77777777" w:rsidR="00E61059" w:rsidRPr="00603C80" w:rsidRDefault="00E61059" w:rsidP="00E61059">
                                  <w:pPr>
                                    <w:pStyle w:val="Documentdataleadtext"/>
                                  </w:pPr>
                                  <w:r w:rsidRPr="00603C80">
                                    <w:fldChar w:fldCharType="begin"/>
                                  </w:r>
                                  <w:r w:rsidRPr="00603C80">
                                    <w:instrText xml:space="preserve"> MACROBUTTON NoName [</w:instrText>
                                  </w:r>
                                  <w:bookmarkStart w:id="13" w:name="LAN_Optional_1"/>
                                  <w:r>
                                    <w:instrText>Optional</w:instrText>
                                  </w:r>
                                  <w:bookmarkEnd w:id="13"/>
                                  <w:r w:rsidRPr="00603C80">
                                    <w:instrText xml:space="preserve"> 2 </w:instrText>
                                  </w:r>
                                  <w:r w:rsidRPr="00A652D3">
                                    <w:rPr>
                                      <w:color w:val="800000"/>
                                      <w:sz w:val="12"/>
                                    </w:rPr>
                                    <w:instrText xml:space="preserve">- </w:instrText>
                                  </w:r>
                                  <w:bookmarkStart w:id="14" w:name="LAN_RememberDelete_8"/>
                                  <w:r>
                                    <w:rPr>
                                      <w:color w:val="800000"/>
                                      <w:sz w:val="12"/>
                                    </w:rPr>
                                    <w:instrText>If no optional text is needed then remember to delete the fields</w:instrText>
                                  </w:r>
                                  <w:bookmarkEnd w:id="14"/>
                                  <w:r w:rsidRPr="00603C80">
                                    <w:instrText>]</w:instrText>
                                  </w:r>
                                  <w:r w:rsidRPr="00603C80">
                                    <w:fldChar w:fldCharType="end"/>
                                  </w:r>
                                </w:p>
                                <w:p w14:paraId="493C00CB" w14:textId="77777777" w:rsidR="00E61059" w:rsidRPr="00603C80" w:rsidRDefault="00E61059" w:rsidP="00E61059">
                                  <w:pPr>
                                    <w:pStyle w:val="Documentdatatext"/>
                                  </w:pPr>
                                  <w:r w:rsidRPr="00603C80">
                                    <w:fldChar w:fldCharType="begin"/>
                                  </w:r>
                                  <w:r w:rsidRPr="00603C80">
                                    <w:instrText xml:space="preserve"> MACROBUTTON NoName [</w:instrText>
                                  </w:r>
                                  <w:bookmarkStart w:id="15" w:name="LAN_Text_15"/>
                                  <w:r>
                                    <w:instrText>Text</w:instrText>
                                  </w:r>
                                  <w:bookmarkEnd w:id="15"/>
                                  <w:r w:rsidRPr="00603C80">
                                    <w:instrText xml:space="preserve"> </w:instrText>
                                  </w:r>
                                  <w:r w:rsidRPr="00B55AF7">
                                    <w:rPr>
                                      <w:color w:val="800000"/>
                                      <w:sz w:val="12"/>
                                    </w:rPr>
                                    <w:instrText xml:space="preserve">- </w:instrText>
                                  </w:r>
                                  <w:bookmarkStart w:id="16" w:name="LAN_RememberDelete_9"/>
                                  <w:r>
                                    <w:rPr>
                                      <w:color w:val="800000"/>
                                      <w:sz w:val="12"/>
                                    </w:rPr>
                                    <w:instrText>If no optional text is needed then remember to delete the fields</w:instrText>
                                  </w:r>
                                  <w:bookmarkEnd w:id="16"/>
                                  <w:r w:rsidRPr="00603C80">
                                    <w:instrText>]</w:instrText>
                                  </w:r>
                                  <w:r w:rsidRPr="00603C80">
                                    <w:fldChar w:fldCharType="end"/>
                                  </w:r>
                                </w:p>
                              </w:tc>
                            </w:tr>
                            <w:tr w:rsidR="00E61059"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15739ABE" w:rsidR="00E61059"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E61059">
                                        <w:t>Part III, Appendix B8</w:t>
                                      </w:r>
                                    </w:sdtContent>
                                  </w:sdt>
                                  <w:r w:rsidR="00E61059">
                                    <w:t xml:space="preserve"> </w:t>
                                  </w:r>
                                </w:p>
                                <w:p w14:paraId="673AA570" w14:textId="4F6BC2E3" w:rsidR="00E61059"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E61059">
                                        <w:t>Component numbering system (KKS)</w:t>
                                      </w:r>
                                    </w:sdtContent>
                                  </w:sdt>
                                </w:p>
                              </w:tc>
                            </w:tr>
                          </w:tbl>
                          <w:p w14:paraId="500C855C" w14:textId="77777777" w:rsidR="00E61059" w:rsidRDefault="00E61059"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CEF72" id="Coverpage_TextOnly" o:spid="_x0000_s1027" type="#_x0000_t202" style="position:absolute;margin-left:-28.35pt;margin-top:70.9pt;width:482.15pt;height:687.7pt;z-index:251661312;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E61059" w:rsidRPr="00603C80" w14:paraId="1DF758EB" w14:textId="77777777" w:rsidTr="00F50260">
                        <w:trPr>
                          <w:trHeight w:val="4641"/>
                        </w:trPr>
                        <w:tc>
                          <w:tcPr>
                            <w:tcW w:w="9526" w:type="dxa"/>
                            <w:tcBorders>
                              <w:top w:val="nil"/>
                              <w:left w:val="nil"/>
                              <w:bottom w:val="nil"/>
                              <w:right w:val="nil"/>
                            </w:tcBorders>
                          </w:tcPr>
                          <w:p w14:paraId="72D7F65C" w14:textId="77777777" w:rsidR="00E61059" w:rsidRPr="00603C80" w:rsidRDefault="00E61059" w:rsidP="00E61059">
                            <w:pPr>
                              <w:pStyle w:val="Documentdataleadtext"/>
                            </w:pPr>
                            <w:bookmarkStart w:id="17" w:name="LAN_Intendedfor"/>
                            <w:r>
                              <w:t>Intended for</w:t>
                            </w:r>
                            <w:bookmarkEnd w:id="17"/>
                          </w:p>
                          <w:p w14:paraId="62130F45" w14:textId="77777777" w:rsidR="00E61059" w:rsidRPr="00603C80" w:rsidRDefault="00E61059" w:rsidP="00E61059">
                            <w:pPr>
                              <w:pStyle w:val="Documentdatatext"/>
                            </w:pPr>
                            <w:r w:rsidRPr="00603C80">
                              <w:fldChar w:fldCharType="begin"/>
                            </w:r>
                            <w:r w:rsidRPr="00603C80">
                              <w:instrText xml:space="preserve"> MACROBUTTON NoName [</w:instrText>
                            </w:r>
                            <w:bookmarkStart w:id="18" w:name="LAN_Text_12"/>
                            <w:r>
                              <w:instrText>Text</w:instrText>
                            </w:r>
                            <w:bookmarkEnd w:id="18"/>
                            <w:r w:rsidRPr="00603C80">
                              <w:instrText>]</w:instrText>
                            </w:r>
                            <w:r w:rsidRPr="00603C80">
                              <w:fldChar w:fldCharType="end"/>
                            </w:r>
                          </w:p>
                          <w:p w14:paraId="103DC0FB" w14:textId="77777777" w:rsidR="00E61059" w:rsidRPr="00603C80" w:rsidRDefault="00E61059" w:rsidP="00E61059">
                            <w:pPr>
                              <w:pStyle w:val="Documentdataleadtext"/>
                            </w:pPr>
                          </w:p>
                          <w:p w14:paraId="2C211AC7" w14:textId="77777777" w:rsidR="00E61059" w:rsidRPr="00603C80" w:rsidRDefault="00E61059" w:rsidP="00E61059">
                            <w:pPr>
                              <w:pStyle w:val="Documentdataleadtext"/>
                            </w:pPr>
                            <w:bookmarkStart w:id="19" w:name="LAN_Documenttype_2"/>
                            <w:r>
                              <w:t>Document type</w:t>
                            </w:r>
                            <w:bookmarkEnd w:id="19"/>
                          </w:p>
                          <w:p w14:paraId="0D0D039C" w14:textId="77777777" w:rsidR="00E61059" w:rsidRPr="00603C80" w:rsidRDefault="00E61059" w:rsidP="00E61059">
                            <w:pPr>
                              <w:pStyle w:val="Documentdatatext"/>
                            </w:pPr>
                            <w:r w:rsidRPr="00603C80">
                              <w:fldChar w:fldCharType="begin"/>
                            </w:r>
                            <w:r w:rsidRPr="00603C80">
                              <w:instrText xml:space="preserve"> MACROBUTTON NoName [</w:instrText>
                            </w:r>
                            <w:bookmarkStart w:id="20" w:name="LAN_Text_13"/>
                            <w:r>
                              <w:instrText>Text</w:instrText>
                            </w:r>
                            <w:bookmarkEnd w:id="20"/>
                            <w:r w:rsidRPr="00603C80">
                              <w:instrText>]</w:instrText>
                            </w:r>
                            <w:r w:rsidRPr="00603C80">
                              <w:fldChar w:fldCharType="end"/>
                            </w:r>
                          </w:p>
                          <w:p w14:paraId="47503DCE" w14:textId="77777777" w:rsidR="00E61059" w:rsidRPr="00603C80" w:rsidRDefault="00E61059" w:rsidP="00E61059">
                            <w:pPr>
                              <w:pStyle w:val="Documentdataleadtext"/>
                            </w:pPr>
                          </w:p>
                          <w:p w14:paraId="6C5FE246" w14:textId="77777777" w:rsidR="00E61059" w:rsidRPr="00603C80" w:rsidRDefault="00E61059" w:rsidP="00E61059">
                            <w:pPr>
                              <w:pStyle w:val="Documentdataleadtext"/>
                            </w:pPr>
                            <w:bookmarkStart w:id="21" w:name="LAN_Date_1"/>
                            <w:r>
                              <w:t>Date</w:t>
                            </w:r>
                            <w:bookmarkEnd w:id="21"/>
                          </w:p>
                          <w:p w14:paraId="35787A7C" w14:textId="77777777" w:rsidR="00E61059" w:rsidRPr="00603C80" w:rsidRDefault="00E61059" w:rsidP="00E61059">
                            <w:pPr>
                              <w:pStyle w:val="Documentdatatext"/>
                            </w:pPr>
                            <w:r w:rsidRPr="00603C80">
                              <w:fldChar w:fldCharType="begin"/>
                            </w:r>
                            <w:r w:rsidRPr="00603C80">
                              <w:instrText xml:space="preserve"> MACROBUTTON NoName [</w:instrText>
                            </w:r>
                            <w:bookmarkStart w:id="22" w:name="LAN_MonthYear_1"/>
                            <w:r>
                              <w:instrText>Month, year</w:instrText>
                            </w:r>
                            <w:bookmarkEnd w:id="22"/>
                            <w:r w:rsidRPr="00603C80">
                              <w:instrText>]</w:instrText>
                            </w:r>
                            <w:r w:rsidRPr="00603C80">
                              <w:fldChar w:fldCharType="end"/>
                            </w:r>
                          </w:p>
                          <w:p w14:paraId="69FFC5FB" w14:textId="77777777" w:rsidR="00E61059" w:rsidRPr="00603C80" w:rsidRDefault="00E61059" w:rsidP="00E61059">
                            <w:pPr>
                              <w:pStyle w:val="Documentdataleadtext"/>
                            </w:pPr>
                          </w:p>
                          <w:p w14:paraId="145B0D58" w14:textId="77777777" w:rsidR="00E61059" w:rsidRPr="00603C80" w:rsidRDefault="00E61059" w:rsidP="00E61059">
                            <w:pPr>
                              <w:pStyle w:val="Documentdataleadtext"/>
                            </w:pPr>
                            <w:r w:rsidRPr="00603C80">
                              <w:fldChar w:fldCharType="begin"/>
                            </w:r>
                            <w:r w:rsidRPr="00603C80">
                              <w:instrText xml:space="preserve"> MACROBUTTON NoName [</w:instrText>
                            </w:r>
                            <w:bookmarkStart w:id="23" w:name="LAN_Optional"/>
                            <w:r>
                              <w:instrText>Optional</w:instrText>
                            </w:r>
                            <w:bookmarkEnd w:id="23"/>
                            <w:r w:rsidRPr="00603C80">
                              <w:instrText xml:space="preserve"> 1 </w:instrText>
                            </w:r>
                            <w:r w:rsidRPr="00A652D3">
                              <w:rPr>
                                <w:color w:val="800000"/>
                                <w:sz w:val="12"/>
                                <w:szCs w:val="12"/>
                              </w:rPr>
                              <w:instrText xml:space="preserve">- </w:instrText>
                            </w:r>
                            <w:bookmarkStart w:id="24" w:name="LAN_RememberDelete_6"/>
                            <w:r>
                              <w:rPr>
                                <w:color w:val="800000"/>
                                <w:sz w:val="12"/>
                                <w:szCs w:val="12"/>
                              </w:rPr>
                              <w:instrText>If no optional text is needed then remember to delete the fields</w:instrText>
                            </w:r>
                            <w:bookmarkEnd w:id="24"/>
                            <w:r w:rsidRPr="00603C80">
                              <w:instrText>]</w:instrText>
                            </w:r>
                            <w:r w:rsidRPr="00603C80">
                              <w:fldChar w:fldCharType="end"/>
                            </w:r>
                          </w:p>
                          <w:p w14:paraId="041BB6AC" w14:textId="77777777" w:rsidR="00E61059" w:rsidRPr="00603C80" w:rsidRDefault="00E61059" w:rsidP="00E61059">
                            <w:pPr>
                              <w:pStyle w:val="Documentdatatext"/>
                            </w:pPr>
                            <w:r w:rsidRPr="00603C80">
                              <w:fldChar w:fldCharType="begin"/>
                            </w:r>
                            <w:r w:rsidRPr="00603C80">
                              <w:instrText xml:space="preserve"> MACROBUTTON NoName [</w:instrText>
                            </w:r>
                            <w:bookmarkStart w:id="25" w:name="LAN_Text_14"/>
                            <w:r>
                              <w:instrText>Text</w:instrText>
                            </w:r>
                            <w:bookmarkEnd w:id="25"/>
                            <w:r w:rsidRPr="00603C80">
                              <w:instrText xml:space="preserve"> </w:instrText>
                            </w:r>
                            <w:r w:rsidRPr="001C47BA">
                              <w:rPr>
                                <w:color w:val="800000"/>
                                <w:sz w:val="12"/>
                              </w:rPr>
                              <w:instrText xml:space="preserve">- </w:instrText>
                            </w:r>
                            <w:bookmarkStart w:id="26" w:name="LAN_RememberDelete_7"/>
                            <w:r>
                              <w:rPr>
                                <w:color w:val="800000"/>
                                <w:sz w:val="12"/>
                              </w:rPr>
                              <w:instrText>If no optional text is needed then remember to delete the fields</w:instrText>
                            </w:r>
                            <w:bookmarkEnd w:id="26"/>
                            <w:r w:rsidRPr="00603C80">
                              <w:instrText>]</w:instrText>
                            </w:r>
                            <w:r w:rsidRPr="00603C80">
                              <w:fldChar w:fldCharType="end"/>
                            </w:r>
                          </w:p>
                          <w:p w14:paraId="363BA5D3" w14:textId="77777777" w:rsidR="00E61059" w:rsidRPr="00603C80" w:rsidRDefault="00E61059" w:rsidP="00E61059">
                            <w:pPr>
                              <w:pStyle w:val="Documentdataleadtext"/>
                            </w:pPr>
                          </w:p>
                          <w:p w14:paraId="2955521E" w14:textId="77777777" w:rsidR="00E61059" w:rsidRPr="00603C80" w:rsidRDefault="00E61059" w:rsidP="00E61059">
                            <w:pPr>
                              <w:pStyle w:val="Documentdataleadtext"/>
                            </w:pPr>
                            <w:r w:rsidRPr="00603C80">
                              <w:fldChar w:fldCharType="begin"/>
                            </w:r>
                            <w:r w:rsidRPr="00603C80">
                              <w:instrText xml:space="preserve"> MACROBUTTON NoName [</w:instrText>
                            </w:r>
                            <w:bookmarkStart w:id="27" w:name="LAN_Optional_1"/>
                            <w:r>
                              <w:instrText>Optional</w:instrText>
                            </w:r>
                            <w:bookmarkEnd w:id="27"/>
                            <w:r w:rsidRPr="00603C80">
                              <w:instrText xml:space="preserve"> 2 </w:instrText>
                            </w:r>
                            <w:r w:rsidRPr="00A652D3">
                              <w:rPr>
                                <w:color w:val="800000"/>
                                <w:sz w:val="12"/>
                              </w:rPr>
                              <w:instrText xml:space="preserve">- </w:instrText>
                            </w:r>
                            <w:bookmarkStart w:id="28" w:name="LAN_RememberDelete_8"/>
                            <w:r>
                              <w:rPr>
                                <w:color w:val="800000"/>
                                <w:sz w:val="12"/>
                              </w:rPr>
                              <w:instrText>If no optional text is needed then remember to delete the fields</w:instrText>
                            </w:r>
                            <w:bookmarkEnd w:id="28"/>
                            <w:r w:rsidRPr="00603C80">
                              <w:instrText>]</w:instrText>
                            </w:r>
                            <w:r w:rsidRPr="00603C80">
                              <w:fldChar w:fldCharType="end"/>
                            </w:r>
                          </w:p>
                          <w:p w14:paraId="493C00CB" w14:textId="77777777" w:rsidR="00E61059" w:rsidRPr="00603C80" w:rsidRDefault="00E61059" w:rsidP="00E61059">
                            <w:pPr>
                              <w:pStyle w:val="Documentdatatext"/>
                            </w:pPr>
                            <w:r w:rsidRPr="00603C80">
                              <w:fldChar w:fldCharType="begin"/>
                            </w:r>
                            <w:r w:rsidRPr="00603C80">
                              <w:instrText xml:space="preserve"> MACROBUTTON NoName [</w:instrText>
                            </w:r>
                            <w:bookmarkStart w:id="29" w:name="LAN_Text_15"/>
                            <w:r>
                              <w:instrText>Text</w:instrText>
                            </w:r>
                            <w:bookmarkEnd w:id="29"/>
                            <w:r w:rsidRPr="00603C80">
                              <w:instrText xml:space="preserve"> </w:instrText>
                            </w:r>
                            <w:r w:rsidRPr="00B55AF7">
                              <w:rPr>
                                <w:color w:val="800000"/>
                                <w:sz w:val="12"/>
                              </w:rPr>
                              <w:instrText xml:space="preserve">- </w:instrText>
                            </w:r>
                            <w:bookmarkStart w:id="30" w:name="LAN_RememberDelete_9"/>
                            <w:r>
                              <w:rPr>
                                <w:color w:val="800000"/>
                                <w:sz w:val="12"/>
                              </w:rPr>
                              <w:instrText>If no optional text is needed then remember to delete the fields</w:instrText>
                            </w:r>
                            <w:bookmarkEnd w:id="30"/>
                            <w:r w:rsidRPr="00603C80">
                              <w:instrText>]</w:instrText>
                            </w:r>
                            <w:r w:rsidRPr="00603C80">
                              <w:fldChar w:fldCharType="end"/>
                            </w:r>
                          </w:p>
                        </w:tc>
                      </w:tr>
                      <w:tr w:rsidR="00E61059"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15739ABE" w:rsidR="00E61059"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E61059">
                                  <w:t>Part III, Appendix B8</w:t>
                                </w:r>
                              </w:sdtContent>
                            </w:sdt>
                            <w:r w:rsidR="00E61059">
                              <w:t xml:space="preserve"> </w:t>
                            </w:r>
                          </w:p>
                          <w:p w14:paraId="673AA570" w14:textId="4F6BC2E3" w:rsidR="00E61059"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E61059">
                                  <w:t>Component numbering system (KKS)</w:t>
                                </w:r>
                              </w:sdtContent>
                            </w:sdt>
                          </w:p>
                        </w:tc>
                      </w:tr>
                    </w:tbl>
                    <w:p w14:paraId="500C855C" w14:textId="77777777" w:rsidR="00E61059" w:rsidRDefault="00E61059" w:rsidP="00F50260"/>
                  </w:txbxContent>
                </v:textbox>
                <w10:wrap anchorx="margin" anchory="page"/>
              </v:shape>
            </w:pict>
          </mc:Fallback>
        </mc:AlternateContent>
      </w:r>
    </w:p>
    <w:p w14:paraId="37A37AB1" w14:textId="1CC02C20" w:rsidR="00F50260" w:rsidRPr="008504A4" w:rsidRDefault="00F50260" w:rsidP="00066591"/>
    <w:p w14:paraId="15A6A900" w14:textId="1A85AA79" w:rsidR="00025683" w:rsidRPr="008504A4" w:rsidRDefault="00025683" w:rsidP="00066591"/>
    <w:p w14:paraId="35AE3087" w14:textId="64D92B0A" w:rsidR="00025683" w:rsidRPr="008504A4" w:rsidRDefault="004B4CC6" w:rsidP="00066591">
      <w:pPr>
        <w:sectPr w:rsidR="00025683" w:rsidRPr="008504A4" w:rsidSect="00320824">
          <w:headerReference w:type="even" r:id="rId11"/>
          <w:footerReference w:type="even" r:id="rId12"/>
          <w:footerReference w:type="default" r:id="rId13"/>
          <w:pgSz w:w="11907" w:h="16839" w:code="9"/>
          <w:pgMar w:top="1984" w:right="1190" w:bottom="1417" w:left="1757" w:header="851" w:footer="680" w:gutter="0"/>
          <w:cols w:space="708"/>
          <w:docGrid w:linePitch="360"/>
        </w:sectPr>
      </w:pPr>
      <w:r>
        <w:rPr>
          <w:noProof/>
        </w:rPr>
        <w:drawing>
          <wp:anchor distT="0" distB="0" distL="114300" distR="114300" simplePos="0" relativeHeight="251664384" behindDoc="0" locked="0" layoutInCell="1" allowOverlap="1" wp14:anchorId="7A55049B" wp14:editId="57E963E6">
            <wp:simplePos x="1112808" y="2251494"/>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4">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r w:rsidR="009D5A31" w:rsidRPr="008504A4">
        <w:rPr>
          <w:noProof/>
        </w:rPr>
        <mc:AlternateContent>
          <mc:Choice Requires="wps">
            <w:drawing>
              <wp:anchor distT="0" distB="0" distL="114300" distR="114300" simplePos="0" relativeHeight="251663360" behindDoc="0" locked="0" layoutInCell="1" allowOverlap="1" wp14:anchorId="5360931D" wp14:editId="2E5140C5">
                <wp:simplePos x="0" y="0"/>
                <wp:positionH relativeFrom="margin">
                  <wp:posOffset>-362229</wp:posOffset>
                </wp:positionH>
                <wp:positionV relativeFrom="margin">
                  <wp:posOffset>2214879</wp:posOffset>
                </wp:positionV>
                <wp:extent cx="6123305" cy="6245657"/>
                <wp:effectExtent l="0" t="0" r="0" b="3175"/>
                <wp:wrapNone/>
                <wp:docPr id="7" name="Coverpage_Image"/>
                <wp:cNvGraphicFramePr/>
                <a:graphic xmlns:a="http://schemas.openxmlformats.org/drawingml/2006/main">
                  <a:graphicData uri="http://schemas.microsoft.com/office/word/2010/wordprocessingShape">
                    <wps:wsp>
                      <wps:cNvSpPr txBox="1"/>
                      <wps:spPr>
                        <a:xfrm>
                          <a:off x="0" y="0"/>
                          <a:ext cx="6123305" cy="6245657"/>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9526" w:type="dxa"/>
                              <w:tblLayout w:type="fixed"/>
                              <w:tblLook w:val="04A0" w:firstRow="1" w:lastRow="0" w:firstColumn="1" w:lastColumn="0" w:noHBand="0" w:noVBand="1"/>
                            </w:tblPr>
                            <w:tblGrid>
                              <w:gridCol w:w="9526"/>
                            </w:tblGrid>
                            <w:tr w:rsidR="00E61059" w:rsidRPr="00B35708" w14:paraId="5209AF99" w14:textId="77777777" w:rsidTr="00A84F08">
                              <w:trPr>
                                <w:trHeight w:hRule="exact" w:val="2835"/>
                              </w:trPr>
                              <w:tc>
                                <w:tcPr>
                                  <w:tcW w:w="8947" w:type="dxa"/>
                                </w:tcPr>
                                <w:p w14:paraId="3B5A5BBF" w14:textId="1383FF72" w:rsidR="00E61059"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E61059">
                                        <w:t>Part III, Appendix B8</w:t>
                                      </w:r>
                                    </w:sdtContent>
                                  </w:sdt>
                                </w:p>
                                <w:p w14:paraId="147E72E0" w14:textId="5D59FAA0" w:rsidR="00E61059" w:rsidRPr="007308ED" w:rsidRDefault="00000000"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E61059" w:rsidRPr="00B75AD0">
                                        <w:t>Component numbering system (KKS)</w:t>
                                      </w:r>
                                    </w:sdtContent>
                                  </w:sdt>
                                </w:p>
                              </w:tc>
                            </w:tr>
                            <w:tr w:rsidR="00E61059" w:rsidRPr="00B35708" w14:paraId="6AEBEAF1" w14:textId="77777777" w:rsidTr="00A84F08">
                              <w:trPr>
                                <w:trHeight w:hRule="exact" w:val="437"/>
                              </w:trPr>
                              <w:tc>
                                <w:tcPr>
                                  <w:tcW w:w="8947" w:type="dxa"/>
                                </w:tcPr>
                                <w:p w14:paraId="58A27193" w14:textId="77777777" w:rsidR="00E61059" w:rsidRPr="00B35708" w:rsidRDefault="00E61059" w:rsidP="00A84F08">
                                  <w:pPr>
                                    <w:suppressOverlap/>
                                  </w:pPr>
                                </w:p>
                              </w:tc>
                            </w:tr>
                            <w:tr w:rsidR="00E61059" w:rsidRPr="00B35708" w14:paraId="7A1E2E83" w14:textId="77777777" w:rsidTr="00013EEA">
                              <w:trPr>
                                <w:trHeight w:hRule="exact" w:val="5727"/>
                              </w:trPr>
                              <w:tc>
                                <w:tcPr>
                                  <w:tcW w:w="8947" w:type="dxa"/>
                                </w:tcPr>
                                <w:p w14:paraId="77A117E2" w14:textId="2ED3D0FA" w:rsidR="00E61059" w:rsidRPr="00B35708" w:rsidRDefault="00E61059" w:rsidP="00013EEA">
                                  <w:pPr>
                                    <w:suppressOverlap/>
                                    <w:jc w:val="center"/>
                                  </w:pPr>
                                </w:p>
                              </w:tc>
                            </w:tr>
                          </w:tbl>
                          <w:p w14:paraId="72EB49B4" w14:textId="77777777" w:rsidR="00E61059" w:rsidRDefault="00E61059"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0931D" id="Coverpage_Image" o:spid="_x0000_s1028" type="#_x0000_t202" style="position:absolute;margin-left:-28.5pt;margin-top:174.4pt;width:482.15pt;height:491.8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" stroked="f" strokeweight=".5pt">
                <v:textbox inset="0,0,0,0">
                  <w:txbxContent>
                    <w:tbl>
                      <w:tblPr>
                        <w:tblStyle w:val="Blank"/>
                        <w:tblW w:w="9526" w:type="dxa"/>
                        <w:tblLayout w:type="fixed"/>
                        <w:tblLook w:val="04A0" w:firstRow="1" w:lastRow="0" w:firstColumn="1" w:lastColumn="0" w:noHBand="0" w:noVBand="1"/>
                      </w:tblPr>
                      <w:tblGrid>
                        <w:gridCol w:w="9526"/>
                      </w:tblGrid>
                      <w:tr w:rsidR="00E61059" w:rsidRPr="00B35708" w14:paraId="5209AF99" w14:textId="77777777" w:rsidTr="00A84F08">
                        <w:trPr>
                          <w:trHeight w:hRule="exact" w:val="2835"/>
                        </w:trPr>
                        <w:tc>
                          <w:tcPr>
                            <w:tcW w:w="8947" w:type="dxa"/>
                          </w:tcPr>
                          <w:p w14:paraId="3B5A5BBF" w14:textId="1383FF72" w:rsidR="00E61059"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E61059">
                                  <w:t>Part III, Appendix B8</w:t>
                                </w:r>
                              </w:sdtContent>
                            </w:sdt>
                          </w:p>
                          <w:p w14:paraId="147E72E0" w14:textId="5D59FAA0" w:rsidR="00E61059" w:rsidRPr="007308ED" w:rsidRDefault="00000000"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E61059" w:rsidRPr="00B75AD0">
                                  <w:t>Component numbering system (KKS)</w:t>
                                </w:r>
                              </w:sdtContent>
                            </w:sdt>
                          </w:p>
                        </w:tc>
                      </w:tr>
                      <w:tr w:rsidR="00E61059" w:rsidRPr="00B35708" w14:paraId="6AEBEAF1" w14:textId="77777777" w:rsidTr="00A84F08">
                        <w:trPr>
                          <w:trHeight w:hRule="exact" w:val="437"/>
                        </w:trPr>
                        <w:tc>
                          <w:tcPr>
                            <w:tcW w:w="8947" w:type="dxa"/>
                          </w:tcPr>
                          <w:p w14:paraId="58A27193" w14:textId="77777777" w:rsidR="00E61059" w:rsidRPr="00B35708" w:rsidRDefault="00E61059" w:rsidP="00A84F08">
                            <w:pPr>
                              <w:suppressOverlap/>
                            </w:pPr>
                          </w:p>
                        </w:tc>
                      </w:tr>
                      <w:tr w:rsidR="00E61059" w:rsidRPr="00B35708" w14:paraId="7A1E2E83" w14:textId="77777777" w:rsidTr="00013EEA">
                        <w:trPr>
                          <w:trHeight w:hRule="exact" w:val="5727"/>
                        </w:trPr>
                        <w:tc>
                          <w:tcPr>
                            <w:tcW w:w="8947" w:type="dxa"/>
                          </w:tcPr>
                          <w:p w14:paraId="77A117E2" w14:textId="2ED3D0FA" w:rsidR="00E61059" w:rsidRPr="00B35708" w:rsidRDefault="00E61059" w:rsidP="00013EEA">
                            <w:pPr>
                              <w:suppressOverlap/>
                              <w:jc w:val="center"/>
                            </w:pPr>
                          </w:p>
                        </w:tc>
                      </w:tr>
                    </w:tbl>
                    <w:p w14:paraId="72EB49B4" w14:textId="77777777" w:rsidR="00E61059" w:rsidRDefault="00E61059" w:rsidP="00E333F0"/>
                  </w:txbxContent>
                </v:textbox>
                <w10:wrap anchorx="margin" anchory="margin"/>
              </v:shape>
            </w:pict>
          </mc:Fallback>
        </mc:AlternateContent>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8637B5" w:rsidRPr="008504A4" w14:paraId="6CF19738" w14:textId="77777777" w:rsidTr="008637B5">
        <w:trPr>
          <w:trHeight w:val="3341"/>
        </w:trPr>
        <w:tc>
          <w:tcPr>
            <w:tcW w:w="7201" w:type="dxa"/>
          </w:tcPr>
          <w:sdt>
            <w:sdtPr>
              <w:alias w:val="Title"/>
              <w:tag w:val="{&quot;SkabelonDesign&quot;:{&quot;type&quot;:&quot;text&quot;,&quot;binding&quot;:&quot;Doc.Prop.Ram_Document_Title1&quot;,&quot;ignoreBlank&quot;:true}}"/>
              <w:id w:val="1269277112"/>
              <w:placeholder>
                <w:docPart w:val="62E5143244DA47BF8A0C287379B93F3E"/>
              </w:placeholder>
              <w:dataBinding w:prefixMappings="xmlns:ns0='http://purl.org/dc/elements/1.1/' xmlns:ns1='http://schemas.openxmlformats.org/package/2006/metadata/core-properties' " w:xpath="/ns1:coreProperties[1]/ns0:title[1]" w:storeItemID="{6C3C8BC8-F283-45AE-878A-BAB7291924A1}"/>
              <w:text/>
            </w:sdtPr>
            <w:sdtContent>
              <w:p w14:paraId="7688887A" w14:textId="6990C4BD" w:rsidR="008637B5" w:rsidRPr="008504A4" w:rsidRDefault="005B5254" w:rsidP="00117FBE">
                <w:pPr>
                  <w:pStyle w:val="Template-ReftoFrontpageheading2"/>
                </w:pPr>
                <w:r w:rsidRPr="008504A4">
                  <w:t>Part III, Appendix B8</w:t>
                </w:r>
              </w:p>
            </w:sdtContent>
          </w:sdt>
          <w:p w14:paraId="6EE89D90" w14:textId="3BD85F80" w:rsidR="008637B5" w:rsidRPr="008504A4" w:rsidRDefault="00000000" w:rsidP="00117FBE">
            <w:pPr>
              <w:pStyle w:val="Template-ReftoFrontpageheading2"/>
            </w:pPr>
            <w:sdt>
              <w:sdtPr>
                <w:alias w:val="Subject"/>
                <w:tag w:val="{&quot;SkabelonDesign&quot;:{&quot;type&quot;:&quot;text&quot;,&quot;binding&quot;:&quot;Doc.Prop.Ram_Document_Title2&quot;,&quot;ignoreBlank&quot;:true}}"/>
                <w:id w:val="1642695357"/>
                <w:placeholder>
                  <w:docPart w:val="B4F65F591708491483DF3682AB5646BB"/>
                </w:placeholder>
                <w:dataBinding w:prefixMappings="xmlns:ns0='http://purl.org/dc/elements/1.1/' xmlns:ns1='http://schemas.openxmlformats.org/package/2006/metadata/core-properties' " w:xpath="/ns1:coreProperties[1]/ns0:subject[1]" w:storeItemID="{6C3C8BC8-F283-45AE-878A-BAB7291924A1}"/>
                <w:text/>
              </w:sdtPr>
              <w:sdtContent>
                <w:r w:rsidR="00B75AD0" w:rsidRPr="008504A4">
                  <w:t>Component numbering system (KKS)</w:t>
                </w:r>
              </w:sdtContent>
            </w:sdt>
          </w:p>
        </w:tc>
      </w:tr>
    </w:tbl>
    <w:p w14:paraId="0B432D91" w14:textId="77777777" w:rsidR="00025683" w:rsidRPr="008504A4" w:rsidRDefault="00025683" w:rsidP="00066591"/>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5328A3" w:rsidRPr="008504A4" w14:paraId="16FF67E9" w14:textId="77777777" w:rsidTr="00465D99">
        <w:tc>
          <w:tcPr>
            <w:tcW w:w="6804" w:type="dxa"/>
          </w:tcPr>
          <w:p w14:paraId="2B37CEA5" w14:textId="77777777" w:rsidR="005328A3" w:rsidRPr="008504A4" w:rsidRDefault="005328A3" w:rsidP="00465D99">
            <w:pPr>
              <w:pStyle w:val="Template-Disclaimer"/>
            </w:pPr>
            <w:bookmarkStart w:id="32" w:name="OFF_ReportDisclaimer"/>
            <w:bookmarkEnd w:id="32"/>
          </w:p>
        </w:tc>
      </w:tr>
    </w:tbl>
    <w:tbl>
      <w:tblPr>
        <w:tblStyle w:val="Mkatabulky"/>
        <w:tblpPr w:leftFromText="141" w:rightFromText="141" w:vertAnchor="text" w:horzAnchor="page" w:tblpX="1006" w:tblpY="17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0F17EF" w:rsidRPr="008D371D" w14:paraId="483F7B4E" w14:textId="77777777" w:rsidTr="00D145D4">
        <w:trPr>
          <w:trHeight w:val="227"/>
        </w:trPr>
        <w:tc>
          <w:tcPr>
            <w:tcW w:w="1164" w:type="dxa"/>
          </w:tcPr>
          <w:p w14:paraId="7CBBED56" w14:textId="77777777" w:rsidR="000F17EF" w:rsidRPr="008D371D" w:rsidRDefault="000F17EF" w:rsidP="00D145D4">
            <w:pPr>
              <w:pStyle w:val="DocumentInfo"/>
            </w:pPr>
            <w:bookmarkStart w:id="33" w:name="LAN_ProjectName"/>
            <w:bookmarkStart w:id="34" w:name="_Hlk496170930"/>
            <w:r w:rsidRPr="008D371D">
              <w:t>Project name</w:t>
            </w:r>
            <w:bookmarkEnd w:id="33"/>
          </w:p>
        </w:tc>
        <w:tc>
          <w:tcPr>
            <w:tcW w:w="6037" w:type="dxa"/>
          </w:tcPr>
          <w:sdt>
            <w:sdtPr>
              <w:alias w:val="Project name"/>
              <w:tag w:val="{&quot;SkabelonDesign&quot;:{&quot;type&quot;:&quot;text&quot;,&quot;binding&quot;:&quot;Doc.Prop.Ram_Project_Name&quot;,&quot;ignoreBlank&quot;:true}}"/>
              <w:id w:val="2146150831"/>
              <w:placeholder>
                <w:docPart w:val="5E7D5E8F032E4744A0EAAE1C6A0E7C79"/>
              </w:placeholder>
            </w:sdtPr>
            <w:sdtContent>
              <w:p w14:paraId="508CE524" w14:textId="6486C22F" w:rsidR="000F17EF" w:rsidRPr="008D371D" w:rsidRDefault="00A31FA3" w:rsidP="00D145D4">
                <w:pPr>
                  <w:pStyle w:val="DocumentInfo-Bold"/>
                </w:pPr>
                <w:r w:rsidRPr="00A31FA3">
                  <w:t>Modernization of WtE Plant SAKO Brno</w:t>
                </w:r>
              </w:p>
            </w:sdtContent>
          </w:sdt>
        </w:tc>
      </w:tr>
      <w:tr w:rsidR="000F17EF" w:rsidRPr="008D371D" w14:paraId="06DAA204" w14:textId="77777777" w:rsidTr="00D145D4">
        <w:trPr>
          <w:trHeight w:val="227"/>
        </w:trPr>
        <w:tc>
          <w:tcPr>
            <w:tcW w:w="1164" w:type="dxa"/>
          </w:tcPr>
          <w:p w14:paraId="466A4863" w14:textId="77777777" w:rsidR="000F17EF" w:rsidRPr="008D371D" w:rsidRDefault="000F17EF" w:rsidP="00D145D4">
            <w:pPr>
              <w:pStyle w:val="DocumentInfo"/>
            </w:pPr>
            <w:bookmarkStart w:id="35" w:name="LAN_Version"/>
            <w:r w:rsidRPr="008D371D">
              <w:t>Version</w:t>
            </w:r>
            <w:bookmarkEnd w:id="35"/>
          </w:p>
        </w:tc>
        <w:tc>
          <w:tcPr>
            <w:tcW w:w="6037" w:type="dxa"/>
          </w:tcPr>
          <w:p w14:paraId="7667CAC3" w14:textId="77777777" w:rsidR="000F17EF" w:rsidRPr="008D371D" w:rsidRDefault="00000000" w:rsidP="00D145D4">
            <w:pPr>
              <w:pStyle w:val="DocumentInfo-Bold"/>
            </w:pPr>
            <w:sdt>
              <w:sdtPr>
                <w:alias w:val="Version"/>
                <w:tag w:val="{&quot;SkabelonDesign&quot;:{&quot;type&quot;:&quot;Text&quot;,&quot;binding&quot;:&quot;Module.Version&quot;,&quot;ignoreBlank&quot;:true}}"/>
                <w:id w:val="426161231"/>
                <w:placeholder>
                  <w:docPart w:val="9484970E4E3D4782A4BE96C1FBC41AE2"/>
                </w:placeholder>
              </w:sdtPr>
              <w:sdtContent>
                <w:r w:rsidR="000F17EF">
                  <w:t>1</w:t>
                </w:r>
              </w:sdtContent>
            </w:sdt>
          </w:p>
        </w:tc>
      </w:tr>
      <w:tr w:rsidR="000F17EF" w:rsidRPr="008D371D" w14:paraId="425CFDAC" w14:textId="77777777" w:rsidTr="00D145D4">
        <w:trPr>
          <w:trHeight w:val="227"/>
        </w:trPr>
        <w:tc>
          <w:tcPr>
            <w:tcW w:w="1164" w:type="dxa"/>
          </w:tcPr>
          <w:p w14:paraId="0C861AA5" w14:textId="77777777" w:rsidR="000F17EF" w:rsidRPr="008D371D" w:rsidRDefault="000F17EF" w:rsidP="00D145D4">
            <w:pPr>
              <w:pStyle w:val="DocumentInfo"/>
            </w:pPr>
            <w:bookmarkStart w:id="36" w:name="LAN_Date"/>
            <w:r w:rsidRPr="008D371D">
              <w:t>Date</w:t>
            </w:r>
            <w:bookmarkEnd w:id="36"/>
          </w:p>
        </w:tc>
        <w:tc>
          <w:tcPr>
            <w:tcW w:w="6037" w:type="dxa"/>
          </w:tcPr>
          <w:p w14:paraId="0FB8DF58" w14:textId="19B34E74" w:rsidR="000F17EF" w:rsidRPr="008D371D" w:rsidRDefault="000F17EF" w:rsidP="00D145D4">
            <w:pPr>
              <w:pStyle w:val="DocumentInfo-Bold"/>
              <w:rPr>
                <w:sz w:val="18"/>
              </w:rPr>
            </w:pPr>
            <w:r>
              <w:t>202</w:t>
            </w:r>
            <w:r w:rsidR="00A31FA3">
              <w:t>4</w:t>
            </w:r>
            <w:r>
              <w:t>-0</w:t>
            </w:r>
            <w:r w:rsidR="00A5060C">
              <w:t>7</w:t>
            </w:r>
            <w:r>
              <w:t>-</w:t>
            </w:r>
            <w:r w:rsidR="00A5060C">
              <w:t>02</w:t>
            </w:r>
          </w:p>
        </w:tc>
      </w:tr>
      <w:tr w:rsidR="000F17EF" w:rsidRPr="008D371D" w14:paraId="6CE91C28" w14:textId="77777777" w:rsidTr="00D145D4">
        <w:trPr>
          <w:trHeight w:val="227"/>
        </w:trPr>
        <w:tc>
          <w:tcPr>
            <w:tcW w:w="1164" w:type="dxa"/>
          </w:tcPr>
          <w:p w14:paraId="047C8D00" w14:textId="77777777" w:rsidR="000F17EF" w:rsidRPr="008D371D" w:rsidRDefault="000F17EF" w:rsidP="00D145D4">
            <w:pPr>
              <w:pStyle w:val="DocumentInfo"/>
            </w:pPr>
            <w:r>
              <w:t>Documentation</w:t>
            </w:r>
          </w:p>
        </w:tc>
        <w:tc>
          <w:tcPr>
            <w:tcW w:w="6037" w:type="dxa"/>
          </w:tcPr>
          <w:sdt>
            <w:sdtPr>
              <w:alias w:val="Kategorie"/>
              <w:tag w:val=""/>
              <w:id w:val="-1355413281"/>
              <w:placeholder>
                <w:docPart w:val="5313B407AF324126BC2304FF73C708E7"/>
              </w:placeholder>
              <w:dataBinding w:prefixMappings="xmlns:ns0='http://purl.org/dc/elements/1.1/' xmlns:ns1='http://schemas.openxmlformats.org/package/2006/metadata/core-properties' " w:xpath="/ns1:coreProperties[1]/ns1:category[1]" w:storeItemID="{6C3C8BC8-F283-45AE-878A-BAB7291924A1}"/>
              <w:text/>
            </w:sdtPr>
            <w:sdtContent>
              <w:p w14:paraId="3939E07D" w14:textId="3089113A" w:rsidR="000F17EF" w:rsidRPr="00C14929" w:rsidRDefault="00A31FA3" w:rsidP="00D145D4">
                <w:pPr>
                  <w:pStyle w:val="DocumentInfo-Bold"/>
                </w:pPr>
                <w:r>
                  <w:t>Procurement documentation – Part III – Employer’s Requirements</w:t>
                </w:r>
              </w:p>
            </w:sdtContent>
          </w:sdt>
          <w:p w14:paraId="7C65EAAE" w14:textId="77777777" w:rsidR="000F17EF" w:rsidRPr="00C14929" w:rsidRDefault="000F17EF" w:rsidP="00D145D4">
            <w:pPr>
              <w:pStyle w:val="DocumentInfo-Bold"/>
            </w:pPr>
            <w:r w:rsidRPr="00C14929">
              <w:fldChar w:fldCharType="begin"/>
            </w:r>
            <w:r w:rsidRPr="00C14929">
              <w:instrText xml:space="preserve"> DOCPROPERTY  Folder_Code  \* MERGEFORMAT </w:instrText>
            </w:r>
            <w:r w:rsidRPr="00C14929">
              <w:fldChar w:fldCharType="end"/>
            </w:r>
            <w:r w:rsidRPr="00C14929">
              <w:fldChar w:fldCharType="begin"/>
            </w:r>
            <w:r w:rsidRPr="00C14929">
              <w:instrText xml:space="preserve"> DOCPROPERTY  Document_FileName  \* MERGEFORMAT </w:instrText>
            </w:r>
            <w:r w:rsidRPr="00C14929">
              <w:fldChar w:fldCharType="end"/>
            </w:r>
          </w:p>
        </w:tc>
      </w:tr>
      <w:bookmarkEnd w:id="34"/>
    </w:tbl>
    <w:p w14:paraId="55017603" w14:textId="77777777" w:rsidR="00D66E60" w:rsidRPr="008504A4" w:rsidRDefault="00D66E60" w:rsidP="00066591"/>
    <w:p w14:paraId="34192D54" w14:textId="77777777" w:rsidR="008637B5" w:rsidRPr="008504A4" w:rsidRDefault="008637B5" w:rsidP="00066591"/>
    <w:p w14:paraId="44ECB9FF" w14:textId="77777777" w:rsidR="008637B5" w:rsidRPr="008504A4" w:rsidRDefault="008637B5" w:rsidP="005328A3"/>
    <w:p w14:paraId="48A8343E" w14:textId="77777777" w:rsidR="00025683" w:rsidRPr="008504A4" w:rsidRDefault="00025683" w:rsidP="00066591"/>
    <w:p w14:paraId="196EAF51" w14:textId="77777777" w:rsidR="00025683" w:rsidRDefault="00025683" w:rsidP="00066591"/>
    <w:p w14:paraId="77B34662" w14:textId="77777777" w:rsidR="000F17EF" w:rsidRPr="000F17EF" w:rsidRDefault="000F17EF" w:rsidP="000F17EF"/>
    <w:p w14:paraId="21E06B5C" w14:textId="77777777" w:rsidR="000F17EF" w:rsidRPr="000F17EF" w:rsidRDefault="000F17EF" w:rsidP="000F17EF"/>
    <w:p w14:paraId="21D3CB08" w14:textId="77777777" w:rsidR="000F17EF" w:rsidRDefault="000F17EF" w:rsidP="000F17EF">
      <w:pPr>
        <w:jc w:val="center"/>
      </w:pPr>
    </w:p>
    <w:p w14:paraId="77E908BC" w14:textId="3707E49A" w:rsidR="000F17EF" w:rsidRPr="000F17EF" w:rsidRDefault="000F17EF" w:rsidP="000F17EF">
      <w:pPr>
        <w:tabs>
          <w:tab w:val="center" w:pos="3355"/>
        </w:tabs>
        <w:sectPr w:rsidR="000F17EF" w:rsidRPr="000F17EF" w:rsidSect="00320824">
          <w:headerReference w:type="even" r:id="rId15"/>
          <w:headerReference w:type="default" r:id="rId16"/>
          <w:footerReference w:type="default" r:id="rId17"/>
          <w:headerReference w:type="first" r:id="rId18"/>
          <w:pgSz w:w="11907" w:h="16839" w:code="9"/>
          <w:pgMar w:top="1984" w:right="1190" w:bottom="1417" w:left="1757" w:header="851" w:footer="680" w:gutter="0"/>
          <w:cols w:space="708"/>
          <w:docGrid w:linePitch="360"/>
        </w:sectPr>
      </w:pPr>
      <w:r>
        <w:tab/>
      </w: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936B38" w:rsidRPr="008504A4" w14:paraId="3CBBD86C" w14:textId="77777777" w:rsidTr="00583704">
        <w:trPr>
          <w:trHeight w:hRule="exact" w:val="2892"/>
        </w:trPr>
        <w:tc>
          <w:tcPr>
            <w:tcW w:w="8791" w:type="dxa"/>
          </w:tcPr>
          <w:p w14:paraId="420108D0" w14:textId="15558E15" w:rsidR="0015620D" w:rsidRPr="008504A4" w:rsidRDefault="00936B38" w:rsidP="0099776F">
            <w:pPr>
              <w:pStyle w:val="Nadpisobsahu"/>
              <w:ind w:left="53"/>
            </w:pPr>
            <w:bookmarkStart w:id="64" w:name="LAN_Contents"/>
            <w:r w:rsidRPr="008504A4">
              <w:lastRenderedPageBreak/>
              <w:t>Contents</w:t>
            </w:r>
            <w:bookmarkEnd w:id="64"/>
          </w:p>
          <w:p w14:paraId="2CD30464" w14:textId="77777777" w:rsidR="0015620D" w:rsidRPr="008504A4" w:rsidRDefault="0015620D" w:rsidP="0015620D"/>
          <w:p w14:paraId="0A7FA8DC" w14:textId="77777777" w:rsidR="0015620D" w:rsidRPr="008504A4" w:rsidRDefault="0015620D" w:rsidP="0015620D"/>
          <w:p w14:paraId="1A631EAF" w14:textId="77777777" w:rsidR="0015620D" w:rsidRPr="008504A4" w:rsidRDefault="0015620D" w:rsidP="0015620D"/>
          <w:p w14:paraId="05A4538C" w14:textId="77777777" w:rsidR="0015620D" w:rsidRPr="008504A4" w:rsidRDefault="0015620D" w:rsidP="0015620D"/>
          <w:p w14:paraId="210EC615" w14:textId="77777777" w:rsidR="0015620D" w:rsidRPr="008504A4" w:rsidRDefault="0015620D" w:rsidP="0015620D"/>
          <w:p w14:paraId="0E38806B" w14:textId="1BA6B4AD" w:rsidR="00936B38" w:rsidRPr="008504A4" w:rsidRDefault="0015620D" w:rsidP="0015620D">
            <w:pPr>
              <w:tabs>
                <w:tab w:val="left" w:pos="2385"/>
              </w:tabs>
            </w:pPr>
            <w:r w:rsidRPr="008504A4">
              <w:tab/>
            </w:r>
          </w:p>
        </w:tc>
      </w:tr>
    </w:tbl>
    <w:p w14:paraId="0D6A7E4E" w14:textId="77777777" w:rsidR="0078220F" w:rsidRPr="008504A4" w:rsidRDefault="0078220F" w:rsidP="00936B38"/>
    <w:bookmarkStart w:id="65" w:name="_Hlk493157594"/>
    <w:p w14:paraId="166B5B91" w14:textId="137E778D" w:rsidR="00E70C55" w:rsidRDefault="00EF693F">
      <w:pPr>
        <w:pStyle w:val="Obsah1"/>
        <w:rPr>
          <w:rFonts w:asciiTheme="minorHAnsi" w:eastAsiaTheme="minorEastAsia" w:hAnsiTheme="minorHAnsi" w:cstheme="minorBidi"/>
          <w:b w:val="0"/>
          <w:noProof/>
          <w:kern w:val="2"/>
          <w:sz w:val="22"/>
          <w:szCs w:val="22"/>
          <w:lang w:val="cs-CZ" w:eastAsia="cs-CZ"/>
          <w14:ligatures w14:val="standardContextual"/>
        </w:rPr>
      </w:pPr>
      <w:r w:rsidRPr="008504A4">
        <w:rPr>
          <w:caps/>
          <w:lang w:eastAsia="da-DK"/>
        </w:rPr>
        <w:fldChar w:fldCharType="begin"/>
      </w:r>
      <w:r w:rsidRPr="008504A4">
        <w:instrText xml:space="preserve"> TOC \o "1-3" \h \z \u </w:instrText>
      </w:r>
      <w:r w:rsidRPr="008504A4">
        <w:rPr>
          <w:caps/>
          <w:lang w:eastAsia="da-DK"/>
        </w:rPr>
        <w:fldChar w:fldCharType="separate"/>
      </w:r>
      <w:hyperlink w:anchor="_Toc170803784" w:history="1">
        <w:r w:rsidR="00E70C55" w:rsidRPr="00EA0CED">
          <w:rPr>
            <w:rStyle w:val="Hypertextovodkaz"/>
            <w:rFonts w:eastAsiaTheme="majorEastAsia"/>
            <w:noProof/>
          </w:rPr>
          <w:t>1.</w:t>
        </w:r>
        <w:r w:rsidR="00E70C55">
          <w:rPr>
            <w:rFonts w:asciiTheme="minorHAnsi" w:eastAsiaTheme="minorEastAsia" w:hAnsiTheme="minorHAnsi" w:cstheme="minorBidi"/>
            <w:b w:val="0"/>
            <w:noProof/>
            <w:kern w:val="2"/>
            <w:sz w:val="22"/>
            <w:szCs w:val="22"/>
            <w:lang w:val="cs-CZ" w:eastAsia="cs-CZ"/>
            <w14:ligatures w14:val="standardContextual"/>
          </w:rPr>
          <w:tab/>
        </w:r>
        <w:r w:rsidR="00E70C55" w:rsidRPr="00EA0CED">
          <w:rPr>
            <w:rStyle w:val="Hypertextovodkaz"/>
            <w:rFonts w:eastAsiaTheme="majorEastAsia"/>
            <w:noProof/>
          </w:rPr>
          <w:t>General Description</w:t>
        </w:r>
        <w:r w:rsidR="00E70C55">
          <w:rPr>
            <w:noProof/>
            <w:webHidden/>
          </w:rPr>
          <w:tab/>
        </w:r>
        <w:r w:rsidR="00E70C55">
          <w:rPr>
            <w:noProof/>
            <w:webHidden/>
          </w:rPr>
          <w:fldChar w:fldCharType="begin"/>
        </w:r>
        <w:r w:rsidR="00E70C55">
          <w:rPr>
            <w:noProof/>
            <w:webHidden/>
          </w:rPr>
          <w:instrText xml:space="preserve"> PAGEREF _Toc170803784 \h </w:instrText>
        </w:r>
        <w:r w:rsidR="00E70C55">
          <w:rPr>
            <w:noProof/>
            <w:webHidden/>
          </w:rPr>
        </w:r>
        <w:r w:rsidR="00E70C55">
          <w:rPr>
            <w:noProof/>
            <w:webHidden/>
          </w:rPr>
          <w:fldChar w:fldCharType="separate"/>
        </w:r>
        <w:r w:rsidR="00E70C55">
          <w:rPr>
            <w:noProof/>
            <w:webHidden/>
          </w:rPr>
          <w:t>2</w:t>
        </w:r>
        <w:r w:rsidR="00E70C55">
          <w:rPr>
            <w:noProof/>
            <w:webHidden/>
          </w:rPr>
          <w:fldChar w:fldCharType="end"/>
        </w:r>
      </w:hyperlink>
    </w:p>
    <w:p w14:paraId="2FA4810D" w14:textId="039D56B2" w:rsidR="00E70C55" w:rsidRDefault="00E70C55">
      <w:pPr>
        <w:pStyle w:val="Obsah2"/>
        <w:rPr>
          <w:rFonts w:asciiTheme="minorHAnsi" w:eastAsiaTheme="minorEastAsia" w:hAnsiTheme="minorHAnsi" w:cstheme="minorBidi"/>
          <w:noProof/>
          <w:kern w:val="2"/>
          <w:sz w:val="22"/>
          <w:szCs w:val="22"/>
          <w:lang w:val="cs-CZ" w:eastAsia="cs-CZ"/>
          <w14:ligatures w14:val="standardContextual"/>
        </w:rPr>
      </w:pPr>
      <w:hyperlink w:anchor="_Toc170803785" w:history="1">
        <w:r w:rsidRPr="00EA0CED">
          <w:rPr>
            <w:rStyle w:val="Hypertextovodkaz"/>
            <w:rFonts w:eastAsiaTheme="majorEastAsia"/>
            <w:noProof/>
          </w:rPr>
          <w:t>1.1</w:t>
        </w:r>
        <w:r>
          <w:rPr>
            <w:rFonts w:asciiTheme="minorHAnsi" w:eastAsiaTheme="minorEastAsia" w:hAnsiTheme="minorHAnsi" w:cstheme="minorBidi"/>
            <w:noProof/>
            <w:kern w:val="2"/>
            <w:sz w:val="22"/>
            <w:szCs w:val="22"/>
            <w:lang w:val="cs-CZ" w:eastAsia="cs-CZ"/>
            <w14:ligatures w14:val="standardContextual"/>
          </w:rPr>
          <w:tab/>
        </w:r>
        <w:r w:rsidRPr="00EA0CED">
          <w:rPr>
            <w:rStyle w:val="Hypertextovodkaz"/>
            <w:rFonts w:eastAsiaTheme="majorEastAsia"/>
            <w:noProof/>
          </w:rPr>
          <w:t>Introduction</w:t>
        </w:r>
        <w:r>
          <w:rPr>
            <w:noProof/>
            <w:webHidden/>
          </w:rPr>
          <w:tab/>
        </w:r>
        <w:r>
          <w:rPr>
            <w:noProof/>
            <w:webHidden/>
          </w:rPr>
          <w:fldChar w:fldCharType="begin"/>
        </w:r>
        <w:r>
          <w:rPr>
            <w:noProof/>
            <w:webHidden/>
          </w:rPr>
          <w:instrText xml:space="preserve"> PAGEREF _Toc170803785 \h </w:instrText>
        </w:r>
        <w:r>
          <w:rPr>
            <w:noProof/>
            <w:webHidden/>
          </w:rPr>
        </w:r>
        <w:r>
          <w:rPr>
            <w:noProof/>
            <w:webHidden/>
          </w:rPr>
          <w:fldChar w:fldCharType="separate"/>
        </w:r>
        <w:r>
          <w:rPr>
            <w:noProof/>
            <w:webHidden/>
          </w:rPr>
          <w:t>2</w:t>
        </w:r>
        <w:r>
          <w:rPr>
            <w:noProof/>
            <w:webHidden/>
          </w:rPr>
          <w:fldChar w:fldCharType="end"/>
        </w:r>
      </w:hyperlink>
    </w:p>
    <w:p w14:paraId="54F78C1D" w14:textId="0BA61345" w:rsidR="00E70C55" w:rsidRDefault="00E70C55">
      <w:pPr>
        <w:pStyle w:val="Obsah2"/>
        <w:rPr>
          <w:rFonts w:asciiTheme="minorHAnsi" w:eastAsiaTheme="minorEastAsia" w:hAnsiTheme="minorHAnsi" w:cstheme="minorBidi"/>
          <w:noProof/>
          <w:kern w:val="2"/>
          <w:sz w:val="22"/>
          <w:szCs w:val="22"/>
          <w:lang w:val="cs-CZ" w:eastAsia="cs-CZ"/>
          <w14:ligatures w14:val="standardContextual"/>
        </w:rPr>
      </w:pPr>
      <w:hyperlink w:anchor="_Toc170803786" w:history="1">
        <w:r w:rsidRPr="00EA0CED">
          <w:rPr>
            <w:rStyle w:val="Hypertextovodkaz"/>
            <w:rFonts w:eastAsiaTheme="majorEastAsia"/>
            <w:noProof/>
          </w:rPr>
          <w:t>1.2</w:t>
        </w:r>
        <w:r>
          <w:rPr>
            <w:rFonts w:asciiTheme="minorHAnsi" w:eastAsiaTheme="minorEastAsia" w:hAnsiTheme="minorHAnsi" w:cstheme="minorBidi"/>
            <w:noProof/>
            <w:kern w:val="2"/>
            <w:sz w:val="22"/>
            <w:szCs w:val="22"/>
            <w:lang w:val="cs-CZ" w:eastAsia="cs-CZ"/>
            <w14:ligatures w14:val="standardContextual"/>
          </w:rPr>
          <w:tab/>
        </w:r>
        <w:r w:rsidRPr="00EA0CED">
          <w:rPr>
            <w:rStyle w:val="Hypertextovodkaz"/>
            <w:rFonts w:eastAsiaTheme="majorEastAsia"/>
            <w:noProof/>
          </w:rPr>
          <w:t>Objective &amp; requirements of the KKS System</w:t>
        </w:r>
        <w:r>
          <w:rPr>
            <w:noProof/>
            <w:webHidden/>
          </w:rPr>
          <w:tab/>
        </w:r>
        <w:r>
          <w:rPr>
            <w:noProof/>
            <w:webHidden/>
          </w:rPr>
          <w:fldChar w:fldCharType="begin"/>
        </w:r>
        <w:r>
          <w:rPr>
            <w:noProof/>
            <w:webHidden/>
          </w:rPr>
          <w:instrText xml:space="preserve"> PAGEREF _Toc170803786 \h </w:instrText>
        </w:r>
        <w:r>
          <w:rPr>
            <w:noProof/>
            <w:webHidden/>
          </w:rPr>
        </w:r>
        <w:r>
          <w:rPr>
            <w:noProof/>
            <w:webHidden/>
          </w:rPr>
          <w:fldChar w:fldCharType="separate"/>
        </w:r>
        <w:r>
          <w:rPr>
            <w:noProof/>
            <w:webHidden/>
          </w:rPr>
          <w:t>2</w:t>
        </w:r>
        <w:r>
          <w:rPr>
            <w:noProof/>
            <w:webHidden/>
          </w:rPr>
          <w:fldChar w:fldCharType="end"/>
        </w:r>
      </w:hyperlink>
    </w:p>
    <w:p w14:paraId="16E1BC0F" w14:textId="37C71DCF" w:rsidR="00EF693F" w:rsidRDefault="00EF693F" w:rsidP="00E61059">
      <w:r w:rsidRPr="008504A4">
        <w:fldChar w:fldCharType="end"/>
      </w:r>
      <w:bookmarkEnd w:id="65"/>
    </w:p>
    <w:p w14:paraId="5FFF7EE6" w14:textId="77777777" w:rsidR="008552E5" w:rsidRDefault="008552E5" w:rsidP="00420E73">
      <w:pPr>
        <w:pStyle w:val="Nadpisobsahu"/>
        <w:ind w:left="53" w:hanging="620"/>
      </w:pPr>
    </w:p>
    <w:p w14:paraId="714F8884" w14:textId="77777777" w:rsidR="008552E5" w:rsidRDefault="008552E5" w:rsidP="00420E73">
      <w:pPr>
        <w:pStyle w:val="Nadpisobsahu"/>
        <w:ind w:left="53" w:hanging="620"/>
      </w:pPr>
    </w:p>
    <w:p w14:paraId="29E25BC2" w14:textId="77777777" w:rsidR="008552E5" w:rsidRDefault="008552E5" w:rsidP="00420E73">
      <w:pPr>
        <w:pStyle w:val="Nadpisobsahu"/>
        <w:ind w:left="53" w:hanging="620"/>
      </w:pPr>
    </w:p>
    <w:p w14:paraId="26F77FD6" w14:textId="77777777" w:rsidR="008552E5" w:rsidRDefault="008552E5" w:rsidP="00420E73">
      <w:pPr>
        <w:pStyle w:val="Nadpisobsahu"/>
        <w:ind w:left="53" w:hanging="620"/>
      </w:pPr>
    </w:p>
    <w:p w14:paraId="6DC5FA55" w14:textId="77777777" w:rsidR="008552E5" w:rsidRDefault="008552E5" w:rsidP="00420E73">
      <w:pPr>
        <w:pStyle w:val="Nadpisobsahu"/>
        <w:ind w:left="53" w:hanging="620"/>
      </w:pPr>
    </w:p>
    <w:p w14:paraId="37B41DD8" w14:textId="77777777" w:rsidR="008552E5" w:rsidRDefault="008552E5" w:rsidP="00420E73">
      <w:pPr>
        <w:pStyle w:val="Nadpisobsahu"/>
        <w:ind w:left="53" w:hanging="620"/>
      </w:pPr>
    </w:p>
    <w:p w14:paraId="3AAF71BA" w14:textId="7D5EC4E2" w:rsidR="00420E73" w:rsidRPr="002D690C" w:rsidRDefault="00420E73" w:rsidP="00420E73">
      <w:pPr>
        <w:pStyle w:val="Nadpisobsahu"/>
        <w:ind w:left="53" w:hanging="620"/>
      </w:pPr>
      <w:r w:rsidRPr="002D690C">
        <w:t>Supplements</w:t>
      </w:r>
    </w:p>
    <w:p w14:paraId="77AAB2B3" w14:textId="77777777" w:rsidR="00420E73" w:rsidRPr="002D690C" w:rsidRDefault="00420E73" w:rsidP="00420E73"/>
    <w:p w14:paraId="6A967DD4" w14:textId="60BD09C9" w:rsidR="00420E73" w:rsidRPr="002D690C" w:rsidRDefault="00420E73" w:rsidP="00420E73">
      <w:pPr>
        <w:tabs>
          <w:tab w:val="left" w:pos="567"/>
        </w:tabs>
        <w:ind w:left="-567"/>
        <w:sectPr w:rsidR="00420E73" w:rsidRPr="002D690C" w:rsidSect="0078220F">
          <w:headerReference w:type="even" r:id="rId19"/>
          <w:headerReference w:type="default" r:id="rId20"/>
          <w:footerReference w:type="default" r:id="rId21"/>
          <w:headerReference w:type="first" r:id="rId22"/>
          <w:pgSz w:w="11907" w:h="16839" w:code="9"/>
          <w:pgMar w:top="1984" w:right="1190" w:bottom="1417" w:left="1757" w:header="947" w:footer="680" w:gutter="0"/>
          <w:pgNumType w:start="1"/>
          <w:cols w:space="708"/>
          <w:docGrid w:linePitch="360"/>
        </w:sectPr>
      </w:pPr>
      <w:r w:rsidRPr="002D690C">
        <w:t>Annex 1</w:t>
      </w:r>
      <w:r w:rsidRPr="002D690C">
        <w:tab/>
      </w:r>
      <w:r>
        <w:t>Employer’s existing KKS guideline</w:t>
      </w:r>
    </w:p>
    <w:p w14:paraId="2EA107C8" w14:textId="77777777" w:rsidR="00D210D0" w:rsidRPr="008504A4" w:rsidRDefault="00D210D0" w:rsidP="000612DD">
      <w:pPr>
        <w:pStyle w:val="Nadpis1"/>
        <w:rPr>
          <w:lang w:val="en-GB"/>
        </w:rPr>
      </w:pPr>
      <w:bookmarkStart w:id="66" w:name="_Toc358096"/>
      <w:bookmarkStart w:id="67" w:name="_Toc170803784"/>
      <w:r w:rsidRPr="008504A4">
        <w:rPr>
          <w:lang w:val="en-GB"/>
        </w:rPr>
        <w:lastRenderedPageBreak/>
        <w:t>General Description</w:t>
      </w:r>
      <w:bookmarkEnd w:id="66"/>
      <w:bookmarkEnd w:id="67"/>
    </w:p>
    <w:p w14:paraId="72B443B8" w14:textId="77777777" w:rsidR="00D210D0" w:rsidRPr="008504A4" w:rsidRDefault="00D210D0" w:rsidP="000612DD">
      <w:pPr>
        <w:pStyle w:val="Nadpis2"/>
        <w:rPr>
          <w:lang w:val="en-GB"/>
        </w:rPr>
      </w:pPr>
      <w:bookmarkStart w:id="68" w:name="_Toc298952546"/>
      <w:bookmarkStart w:id="69" w:name="_Toc303933265"/>
      <w:bookmarkStart w:id="70" w:name="_Toc358097"/>
      <w:bookmarkStart w:id="71" w:name="_Toc170803785"/>
      <w:r w:rsidRPr="008504A4">
        <w:rPr>
          <w:lang w:val="en-GB"/>
        </w:rPr>
        <w:t>Introduction</w:t>
      </w:r>
      <w:bookmarkEnd w:id="68"/>
      <w:bookmarkEnd w:id="69"/>
      <w:bookmarkEnd w:id="70"/>
      <w:bookmarkEnd w:id="71"/>
    </w:p>
    <w:p w14:paraId="0896CF4D" w14:textId="77777777" w:rsidR="00D210D0" w:rsidRPr="008504A4" w:rsidRDefault="00D210D0" w:rsidP="00D210D0">
      <w:pPr>
        <w:tabs>
          <w:tab w:val="left" w:pos="0"/>
          <w:tab w:val="left" w:pos="851"/>
          <w:tab w:val="left" w:pos="1702"/>
          <w:tab w:val="left" w:pos="2553"/>
          <w:tab w:val="left" w:pos="3403"/>
          <w:tab w:val="left" w:pos="4254"/>
          <w:tab w:val="left" w:pos="5105"/>
          <w:tab w:val="left" w:pos="5956"/>
          <w:tab w:val="left" w:pos="6807"/>
          <w:tab w:val="left" w:pos="7657"/>
          <w:tab w:val="left" w:pos="8508"/>
        </w:tabs>
        <w:ind w:hanging="426"/>
      </w:pPr>
    </w:p>
    <w:p w14:paraId="5917D322" w14:textId="1F7FE4AC" w:rsidR="00051C73" w:rsidRDefault="00051C73" w:rsidP="00D210D0">
      <w:r>
        <w:t xml:space="preserve">The Contractor shall as part of the Works develop and deliver a KKS </w:t>
      </w:r>
      <w:r w:rsidR="002C4F65">
        <w:t>m</w:t>
      </w:r>
      <w:r>
        <w:t>anual.</w:t>
      </w:r>
    </w:p>
    <w:p w14:paraId="277D4C0B" w14:textId="70849661" w:rsidR="00051C73" w:rsidRDefault="00051C73" w:rsidP="00D210D0"/>
    <w:p w14:paraId="2989F3A9" w14:textId="18DA092B" w:rsidR="00051C73" w:rsidRDefault="00051C73" w:rsidP="00D210D0">
      <w:r>
        <w:t xml:space="preserve">The KKS </w:t>
      </w:r>
      <w:r w:rsidR="002C4F65">
        <w:t>m</w:t>
      </w:r>
      <w:r>
        <w:t xml:space="preserve">anual shall be developed based on the Employer’s KKS guideline for the existing </w:t>
      </w:r>
      <w:r w:rsidR="00821069">
        <w:t>Line</w:t>
      </w:r>
      <w:r>
        <w:t>. The KKS guideline is attached as Annex 1 to this appendix.</w:t>
      </w:r>
    </w:p>
    <w:p w14:paraId="32B40F04" w14:textId="77777777" w:rsidR="00A31FA3" w:rsidRDefault="00A31FA3" w:rsidP="00A31FA3">
      <w:pPr>
        <w:rPr>
          <w:ins w:id="72" w:author="Pavel Slezák" w:date="2024-06-21T12:26:00Z" w16du:dateUtc="2024-06-21T10:26:00Z"/>
        </w:rPr>
      </w:pPr>
    </w:p>
    <w:p w14:paraId="4653D9D8" w14:textId="6394A5AD" w:rsidR="00CB6A6C" w:rsidRDefault="00CB6A6C" w:rsidP="00CB6A6C">
      <w:r>
        <w:t>To implement the technological and structured marking focused on the function of the equipment, the  Employer has defined a binding methodology, which is based on the KKS marking system and is adapted, to the necessary extent, to the needs of SAKO Brno. The result of the project documentation according to this methodology will be an electronic documentation (ED)</w:t>
      </w:r>
      <w:r w:rsidR="002A48C3">
        <w:t xml:space="preserve"> marked and linked to the </w:t>
      </w:r>
      <w:r>
        <w:t xml:space="preserve">asset register (AR) - the KKS code database. </w:t>
      </w:r>
      <w:r w:rsidR="00772AA4">
        <w:t>Ultimately</w:t>
      </w:r>
      <w:r>
        <w:t xml:space="preserve">, both databases </w:t>
      </w:r>
      <w:r w:rsidR="00772AA4">
        <w:t xml:space="preserve">are </w:t>
      </w:r>
      <w:r>
        <w:t xml:space="preserve"> connected to the central database of the data server of the SAKO Brno, a.s.</w:t>
      </w:r>
      <w:r w:rsidR="00772AA4">
        <w:t xml:space="preserve"> ED Manager system.</w:t>
      </w:r>
    </w:p>
    <w:p w14:paraId="19D8FB2E" w14:textId="77777777" w:rsidR="00CB6A6C" w:rsidRDefault="00CB6A6C" w:rsidP="00CB6A6C"/>
    <w:p w14:paraId="4CBAF339" w14:textId="1A91C1E9" w:rsidR="00A31FA3" w:rsidRDefault="00CB6A6C" w:rsidP="00CB6A6C">
      <w:r>
        <w:t xml:space="preserve">If the </w:t>
      </w:r>
      <w:r w:rsidR="00772AA4">
        <w:t>C</w:t>
      </w:r>
      <w:r>
        <w:t>ontractor is not able to implement the KKS marking</w:t>
      </w:r>
      <w:r w:rsidR="00772AA4">
        <w:t xml:space="preserve"> itself as part of the design </w:t>
      </w:r>
      <w:r>
        <w:t xml:space="preserve"> documentation </w:t>
      </w:r>
      <w:r w:rsidR="00772AA4">
        <w:t>at the relevant stages</w:t>
      </w:r>
      <w:r>
        <w:t xml:space="preserve">, </w:t>
      </w:r>
      <w:r w:rsidR="00772AA4">
        <w:t xml:space="preserve">The Contractor may </w:t>
      </w:r>
      <w:r>
        <w:t xml:space="preserve">use the services of the </w:t>
      </w:r>
      <w:r w:rsidR="00772AA4">
        <w:t>Employer</w:t>
      </w:r>
      <w:r>
        <w:t xml:space="preserve">'s existing authorized KKS administrator. The authorized KKS </w:t>
      </w:r>
      <w:r w:rsidR="00772AA4">
        <w:t>numbering</w:t>
      </w:r>
      <w:r>
        <w:t xml:space="preserve"> administrator should check correctness of the KKS </w:t>
      </w:r>
      <w:r w:rsidR="00772AA4">
        <w:t>numbering</w:t>
      </w:r>
      <w:r>
        <w:t>.</w:t>
      </w:r>
    </w:p>
    <w:p w14:paraId="6BD04A3A" w14:textId="77777777" w:rsidR="00051C73" w:rsidRDefault="00051C73" w:rsidP="00D210D0"/>
    <w:p w14:paraId="22FE293B" w14:textId="2CBE032A" w:rsidR="00D210D0" w:rsidRDefault="00D210D0" w:rsidP="00D210D0">
      <w:r w:rsidRPr="008504A4">
        <w:t xml:space="preserve">In general, the KKS numbering of the </w:t>
      </w:r>
      <w:r w:rsidR="00821069">
        <w:t>Line</w:t>
      </w:r>
      <w:r w:rsidRPr="008504A4">
        <w:t xml:space="preserve"> shall follow the </w:t>
      </w:r>
      <w:r w:rsidR="002C4F65">
        <w:t xml:space="preserve">KKS system devised by </w:t>
      </w:r>
      <w:r w:rsidRPr="008504A4">
        <w:t>VGB</w:t>
      </w:r>
      <w:r w:rsidR="002C4F65">
        <w:t xml:space="preserve"> </w:t>
      </w:r>
      <w:r w:rsidR="002C4F65" w:rsidRPr="008504A4">
        <w:t xml:space="preserve">(from German: </w:t>
      </w:r>
      <w:r w:rsidR="002C4F65" w:rsidRPr="008504A4">
        <w:rPr>
          <w:u w:val="single"/>
        </w:rPr>
        <w:t>K</w:t>
      </w:r>
      <w:r w:rsidR="002C4F65" w:rsidRPr="008504A4">
        <w:t xml:space="preserve">raftwerk </w:t>
      </w:r>
      <w:r w:rsidR="002C4F65" w:rsidRPr="008504A4">
        <w:rPr>
          <w:u w:val="single"/>
        </w:rPr>
        <w:t>K</w:t>
      </w:r>
      <w:r w:rsidR="002C4F65" w:rsidRPr="008504A4">
        <w:t xml:space="preserve">ennzeichen </w:t>
      </w:r>
      <w:r w:rsidR="002C4F65" w:rsidRPr="008504A4">
        <w:rPr>
          <w:u w:val="single"/>
        </w:rPr>
        <w:t>S</w:t>
      </w:r>
      <w:r w:rsidR="002C4F65" w:rsidRPr="008504A4">
        <w:t>ystem)</w:t>
      </w:r>
      <w:r w:rsidRPr="008504A4">
        <w:t xml:space="preserve"> with the exceptions/clarifications, which appears from </w:t>
      </w:r>
      <w:r w:rsidR="00051C73">
        <w:t xml:space="preserve">the Employer’s KKS guideline for the existing </w:t>
      </w:r>
      <w:r w:rsidR="00821069">
        <w:t>Line</w:t>
      </w:r>
      <w:r w:rsidR="00051C73">
        <w:t>.</w:t>
      </w:r>
    </w:p>
    <w:p w14:paraId="66AE7C99" w14:textId="77777777" w:rsidR="00D210D0" w:rsidRPr="008504A4" w:rsidRDefault="00D210D0" w:rsidP="00223211">
      <w:pPr>
        <w:tabs>
          <w:tab w:val="left" w:pos="0"/>
          <w:tab w:val="left" w:pos="1080"/>
          <w:tab w:val="left" w:pos="1702"/>
          <w:tab w:val="left" w:pos="2553"/>
          <w:tab w:val="left" w:pos="3403"/>
          <w:tab w:val="left" w:pos="4254"/>
          <w:tab w:val="left" w:pos="5105"/>
          <w:tab w:val="left" w:pos="5956"/>
          <w:tab w:val="left" w:pos="6807"/>
          <w:tab w:val="left" w:pos="7657"/>
          <w:tab w:val="left" w:pos="8508"/>
        </w:tabs>
      </w:pPr>
    </w:p>
    <w:p w14:paraId="3EF77C74" w14:textId="6E5AA338" w:rsidR="00D210D0" w:rsidRPr="008504A4" w:rsidRDefault="00D210D0" w:rsidP="00D210D0">
      <w:r w:rsidRPr="008504A4">
        <w:t xml:space="preserve">The intention is that the </w:t>
      </w:r>
      <w:r w:rsidR="00821069">
        <w:t>Line</w:t>
      </w:r>
      <w:r w:rsidRPr="008504A4">
        <w:t xml:space="preserve"> shall have a rational, simple, logical and uniform documentation (including KKS numbering) which shall assure good conditions for the operation and maintenance staff after commissioning. Changes can be implemented into the manual during the project.</w:t>
      </w:r>
    </w:p>
    <w:p w14:paraId="1C3100D7" w14:textId="62224BDD" w:rsidR="00D210D0" w:rsidRPr="008504A4" w:rsidRDefault="00D210D0" w:rsidP="000612DD">
      <w:pPr>
        <w:pStyle w:val="Nadpis2"/>
        <w:rPr>
          <w:lang w:val="en-GB"/>
        </w:rPr>
      </w:pPr>
      <w:bookmarkStart w:id="73" w:name="_Toc298952547"/>
      <w:bookmarkStart w:id="74" w:name="_Toc303933266"/>
      <w:bookmarkStart w:id="75" w:name="_Toc358098"/>
      <w:bookmarkStart w:id="76" w:name="_Toc170803786"/>
      <w:r w:rsidRPr="008504A4">
        <w:rPr>
          <w:lang w:val="en-GB"/>
        </w:rPr>
        <w:t>Objective</w:t>
      </w:r>
      <w:bookmarkEnd w:id="73"/>
      <w:bookmarkEnd w:id="74"/>
      <w:bookmarkEnd w:id="75"/>
      <w:r w:rsidR="00420E73">
        <w:rPr>
          <w:lang w:val="en-GB"/>
        </w:rPr>
        <w:t xml:space="preserve"> &amp; requirements of the KKS System</w:t>
      </w:r>
      <w:bookmarkEnd w:id="76"/>
    </w:p>
    <w:p w14:paraId="1EFA09DB" w14:textId="77777777" w:rsidR="00D210D0" w:rsidRPr="008504A4" w:rsidRDefault="00D210D0" w:rsidP="00D210D0"/>
    <w:p w14:paraId="7958D08D" w14:textId="4629094D" w:rsidR="00D210D0" w:rsidRDefault="00D210D0" w:rsidP="00D210D0">
      <w:r w:rsidRPr="008504A4">
        <w:t xml:space="preserve">The purpose of </w:t>
      </w:r>
      <w:r w:rsidR="00051C73">
        <w:t xml:space="preserve">the KKS </w:t>
      </w:r>
      <w:r w:rsidR="002C4F65">
        <w:t>m</w:t>
      </w:r>
      <w:r w:rsidR="00051C73">
        <w:t>anual</w:t>
      </w:r>
      <w:r w:rsidRPr="008504A4">
        <w:t xml:space="preserve"> is to have a guideline for the KKS System. </w:t>
      </w:r>
    </w:p>
    <w:p w14:paraId="37AA7A0A" w14:textId="77777777" w:rsidR="00D210D0" w:rsidRPr="008504A4" w:rsidRDefault="00D210D0" w:rsidP="00D210D0"/>
    <w:p w14:paraId="2218A867" w14:textId="7D02FC19" w:rsidR="00D210D0" w:rsidRPr="008504A4" w:rsidRDefault="00D210D0" w:rsidP="00D210D0">
      <w:r w:rsidRPr="008504A4">
        <w:t xml:space="preserve">Through the KKS system it is possible to identify all </w:t>
      </w:r>
      <w:r w:rsidR="00821069">
        <w:t>Line</w:t>
      </w:r>
      <w:r w:rsidRPr="008504A4">
        <w:t xml:space="preserve">s, components, etc. for all types of </w:t>
      </w:r>
      <w:r w:rsidR="00821069">
        <w:t>Line</w:t>
      </w:r>
      <w:r w:rsidRPr="008504A4">
        <w:t xml:space="preserve">. The identification (the KKS numbering) </w:t>
      </w:r>
      <w:r w:rsidR="00303876">
        <w:t>shall</w:t>
      </w:r>
      <w:r w:rsidRPr="008504A4">
        <w:t xml:space="preserve"> be done according to function or location.</w:t>
      </w:r>
    </w:p>
    <w:p w14:paraId="270137EF" w14:textId="77777777" w:rsidR="00D210D0" w:rsidRPr="008504A4" w:rsidRDefault="00D210D0" w:rsidP="00D210D0"/>
    <w:p w14:paraId="402144A6" w14:textId="1ED6D09F" w:rsidR="00D210D0" w:rsidRPr="008504A4" w:rsidRDefault="00D210D0" w:rsidP="00D210D0">
      <w:r w:rsidRPr="008504A4">
        <w:t xml:space="preserve">The system </w:t>
      </w:r>
      <w:r w:rsidR="00E07E36">
        <w:t>shall</w:t>
      </w:r>
      <w:r w:rsidRPr="008504A4">
        <w:t xml:space="preserve"> be used during design, construction, operation and maintenance of </w:t>
      </w:r>
      <w:r w:rsidR="00821069">
        <w:t>the Line</w:t>
      </w:r>
      <w:r w:rsidRPr="008504A4">
        <w:t>.</w:t>
      </w:r>
    </w:p>
    <w:p w14:paraId="38FFB8BB" w14:textId="77777777" w:rsidR="00D210D0" w:rsidRPr="008504A4" w:rsidRDefault="00D210D0" w:rsidP="00D210D0">
      <w:pPr>
        <w:keepNext/>
        <w:tabs>
          <w:tab w:val="left" w:pos="0"/>
          <w:tab w:val="left" w:pos="851"/>
          <w:tab w:val="left" w:pos="1702"/>
          <w:tab w:val="left" w:pos="2553"/>
          <w:tab w:val="left" w:pos="3403"/>
          <w:tab w:val="left" w:pos="4254"/>
          <w:tab w:val="left" w:pos="5105"/>
          <w:tab w:val="left" w:pos="5956"/>
          <w:tab w:val="left" w:pos="6807"/>
          <w:tab w:val="left" w:pos="7657"/>
          <w:tab w:val="left" w:pos="8508"/>
        </w:tabs>
        <w:ind w:hanging="426"/>
      </w:pPr>
    </w:p>
    <w:p w14:paraId="455EBA9F" w14:textId="04F56E2F" w:rsidR="00D210D0" w:rsidRPr="008504A4" w:rsidRDefault="00D210D0" w:rsidP="00D210D0">
      <w:r w:rsidRPr="008504A4">
        <w:t xml:space="preserve">The following requirements </w:t>
      </w:r>
      <w:r w:rsidR="00051C73">
        <w:t>shall be</w:t>
      </w:r>
      <w:r w:rsidRPr="008504A4">
        <w:t xml:space="preserve"> met:</w:t>
      </w:r>
    </w:p>
    <w:p w14:paraId="5E2A33B0" w14:textId="77777777" w:rsidR="00D210D0" w:rsidRPr="008504A4" w:rsidRDefault="00D210D0" w:rsidP="00D210D0">
      <w:pPr>
        <w:keepNext/>
        <w:tabs>
          <w:tab w:val="left" w:pos="0"/>
          <w:tab w:val="left" w:pos="851"/>
          <w:tab w:val="left" w:pos="1702"/>
          <w:tab w:val="left" w:pos="2553"/>
          <w:tab w:val="left" w:pos="3403"/>
          <w:tab w:val="left" w:pos="4254"/>
          <w:tab w:val="left" w:pos="5105"/>
          <w:tab w:val="left" w:pos="5956"/>
          <w:tab w:val="left" w:pos="6807"/>
          <w:tab w:val="left" w:pos="7657"/>
          <w:tab w:val="left" w:pos="8508"/>
        </w:tabs>
        <w:ind w:hanging="426"/>
      </w:pPr>
    </w:p>
    <w:p w14:paraId="140DBD2F" w14:textId="3CEC51E6" w:rsidR="00D210D0" w:rsidRPr="008504A4" w:rsidRDefault="00D210D0" w:rsidP="00DC6347">
      <w:pPr>
        <w:pStyle w:val="RamBullet1"/>
        <w:numPr>
          <w:ilvl w:val="0"/>
          <w:numId w:val="28"/>
        </w:numPr>
      </w:pPr>
      <w:r w:rsidRPr="008504A4">
        <w:t xml:space="preserve">unambiguous designation for all types of waste incineration </w:t>
      </w:r>
      <w:r w:rsidR="00821069">
        <w:t>Line</w:t>
      </w:r>
      <w:r w:rsidRPr="008504A4">
        <w:t>s and involved processes;</w:t>
      </w:r>
    </w:p>
    <w:p w14:paraId="6E1F6A2C" w14:textId="77777777" w:rsidR="00D210D0" w:rsidRPr="008504A4" w:rsidRDefault="00D210D0" w:rsidP="00DC6347">
      <w:pPr>
        <w:pStyle w:val="RamBullet1"/>
        <w:numPr>
          <w:ilvl w:val="0"/>
          <w:numId w:val="28"/>
        </w:numPr>
      </w:pPr>
      <w:r w:rsidRPr="008504A4">
        <w:t>sufficient capacity and level of detail for designation of all systems and components;</w:t>
      </w:r>
    </w:p>
    <w:p w14:paraId="4638F95E" w14:textId="77777777" w:rsidR="00D210D0" w:rsidRPr="008504A4" w:rsidRDefault="00D210D0" w:rsidP="00DC6347">
      <w:pPr>
        <w:pStyle w:val="RamBullet1"/>
        <w:numPr>
          <w:ilvl w:val="0"/>
          <w:numId w:val="28"/>
        </w:numPr>
      </w:pPr>
      <w:r w:rsidRPr="008504A4">
        <w:t>sufficient possibilities for inclusion of new technologies;</w:t>
      </w:r>
    </w:p>
    <w:p w14:paraId="12C36DD5" w14:textId="355EBAAF" w:rsidR="00D210D0" w:rsidRPr="008504A4" w:rsidRDefault="00D210D0" w:rsidP="00DC6347">
      <w:pPr>
        <w:pStyle w:val="RamBullet1"/>
        <w:numPr>
          <w:ilvl w:val="0"/>
          <w:numId w:val="28"/>
        </w:numPr>
      </w:pPr>
      <w:r w:rsidRPr="008504A4">
        <w:t xml:space="preserve">common numbering system during design, </w:t>
      </w:r>
      <w:r w:rsidR="00821069">
        <w:t>A</w:t>
      </w:r>
      <w:r w:rsidRPr="008504A4">
        <w:t>uthority approval, construction, operation and maintenance;</w:t>
      </w:r>
    </w:p>
    <w:p w14:paraId="6E594052" w14:textId="77777777" w:rsidR="00D210D0" w:rsidRPr="008504A4" w:rsidRDefault="00D210D0" w:rsidP="00DC6347">
      <w:pPr>
        <w:pStyle w:val="RamBullet1"/>
        <w:numPr>
          <w:ilvl w:val="0"/>
          <w:numId w:val="28"/>
        </w:numPr>
      </w:pPr>
      <w:r w:rsidRPr="008504A4">
        <w:t>common system for the fields of machinery, electricity and CMS; the numbering can be done according to the process, the installation or geographical location;</w:t>
      </w:r>
    </w:p>
    <w:p w14:paraId="71056F9D" w14:textId="77777777" w:rsidR="00D210D0" w:rsidRPr="008504A4" w:rsidRDefault="00D210D0" w:rsidP="00DC6347">
      <w:pPr>
        <w:pStyle w:val="RamBullet1"/>
        <w:numPr>
          <w:ilvl w:val="0"/>
          <w:numId w:val="28"/>
        </w:numPr>
      </w:pPr>
      <w:r w:rsidRPr="008504A4">
        <w:t>in accordance with current international standards;</w:t>
      </w:r>
    </w:p>
    <w:p w14:paraId="7897D48A" w14:textId="77777777" w:rsidR="00D210D0" w:rsidRPr="008504A4" w:rsidRDefault="00D210D0" w:rsidP="00DC6347">
      <w:pPr>
        <w:pStyle w:val="RamBullet1"/>
        <w:numPr>
          <w:ilvl w:val="0"/>
          <w:numId w:val="28"/>
        </w:numPr>
      </w:pPr>
      <w:r w:rsidRPr="008504A4">
        <w:t>the designations can be used internationally;</w:t>
      </w:r>
    </w:p>
    <w:p w14:paraId="68CC6005" w14:textId="3DEB02B3" w:rsidR="00D210D0" w:rsidRPr="00E70C55" w:rsidRDefault="00D210D0" w:rsidP="00E70C55">
      <w:pPr>
        <w:pStyle w:val="RamBullet1"/>
        <w:numPr>
          <w:ilvl w:val="0"/>
          <w:numId w:val="28"/>
        </w:numPr>
      </w:pPr>
      <w:r w:rsidRPr="008504A4">
        <w:t>suitable for electronic handling.</w:t>
      </w:r>
    </w:p>
    <w:p w14:paraId="0709AFB4" w14:textId="0EBAC9A6" w:rsidR="003F5B6B" w:rsidRDefault="003F5B6B">
      <w:pPr>
        <w:rPr>
          <w:b/>
          <w:bCs/>
          <w:color w:val="009DE0"/>
          <w:sz w:val="28"/>
          <w:szCs w:val="28"/>
          <w:lang w:val="da-DK"/>
        </w:rPr>
      </w:pPr>
    </w:p>
    <w:p w14:paraId="356A47E5" w14:textId="56DD68C8" w:rsidR="003F5B6B" w:rsidRPr="003F5B6B" w:rsidRDefault="003F5B6B" w:rsidP="003F5B6B">
      <w:pPr>
        <w:rPr>
          <w:b/>
          <w:bCs/>
          <w:color w:val="009DE0"/>
          <w:sz w:val="28"/>
          <w:szCs w:val="28"/>
          <w:lang w:val="da-DK"/>
        </w:rPr>
      </w:pPr>
      <w:r w:rsidRPr="003F5B6B">
        <w:rPr>
          <w:b/>
          <w:bCs/>
          <w:color w:val="009DE0"/>
          <w:sz w:val="28"/>
          <w:szCs w:val="28"/>
          <w:lang w:val="da-DK"/>
        </w:rPr>
        <w:t>ANNEX 1 - EMPLOYER’S EXISTING KKS GUIDELINE</w:t>
      </w:r>
    </w:p>
    <w:sectPr w:rsidR="003F5B6B" w:rsidRPr="003F5B6B" w:rsidSect="00E61059">
      <w:headerReference w:type="even" r:id="rId23"/>
      <w:headerReference w:type="default" r:id="rId24"/>
      <w:footerReference w:type="default" r:id="rId25"/>
      <w:headerReference w:type="first" r:id="rId26"/>
      <w:pgSz w:w="11907" w:h="16839" w:code="9"/>
      <w:pgMar w:top="1984" w:right="1190" w:bottom="1417" w:left="1757" w:header="94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23B6C3" w14:textId="77777777" w:rsidR="000C0766" w:rsidRDefault="000C0766" w:rsidP="009E4B94">
      <w:pPr>
        <w:spacing w:line="240" w:lineRule="auto"/>
      </w:pPr>
      <w:r>
        <w:separator/>
      </w:r>
    </w:p>
  </w:endnote>
  <w:endnote w:type="continuationSeparator" w:id="0">
    <w:p w14:paraId="03C8FFD3" w14:textId="77777777" w:rsidR="000C0766" w:rsidRDefault="000C0766"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93E56" w14:textId="77777777" w:rsidR="00E61059" w:rsidRDefault="00E61059" w:rsidP="008D2FBD">
    <w:pPr>
      <w:pStyle w:val="Zpat"/>
    </w:pPr>
    <w:r>
      <w:rPr>
        <w:noProof/>
      </w:rPr>
      <mc:AlternateContent>
        <mc:Choice Requires="wps">
          <w:drawing>
            <wp:anchor distT="0" distB="0" distL="114300" distR="114300" simplePos="0" relativeHeight="251670528" behindDoc="0" locked="0" layoutInCell="1" allowOverlap="1" wp14:anchorId="57483820" wp14:editId="089E1A04">
              <wp:simplePos x="0" y="0"/>
              <wp:positionH relativeFrom="margin">
                <wp:posOffset>-360045</wp:posOffset>
              </wp:positionH>
              <wp:positionV relativeFrom="page">
                <wp:align>bottom</wp:align>
              </wp:positionV>
              <wp:extent cx="1476000" cy="687600"/>
              <wp:effectExtent l="0" t="0" r="10160" b="0"/>
              <wp:wrapNone/>
              <wp:docPr id="1" name="Text Box 1"/>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B83551A" w14:textId="1D7A0E93" w:rsidR="00E61059" w:rsidRDefault="00E61059" w:rsidP="008D2FBD">
                          <w:pPr>
                            <w:pStyle w:val="Zpat"/>
                          </w:pPr>
                          <w:r>
                            <w:fldChar w:fldCharType="begin"/>
                          </w:r>
                          <w:r>
                            <w:instrText xml:space="preserve"> PAGE  </w:instrText>
                          </w:r>
                          <w:r>
                            <w:fldChar w:fldCharType="separate"/>
                          </w:r>
                          <w:r>
                            <w:rPr>
                              <w:noProof/>
                            </w:rPr>
                            <w:t>2</w:t>
                          </w:r>
                          <w:r>
                            <w:fldChar w:fldCharType="end"/>
                          </w:r>
                          <w:r>
                            <w:t>/</w:t>
                          </w:r>
                          <w:r>
                            <w:fldChar w:fldCharType="begin"/>
                          </w:r>
                          <w:r>
                            <w:instrText xml:space="preserve"> SECTIONPAGES  </w:instrText>
                          </w:r>
                          <w:r>
                            <w:fldChar w:fldCharType="separate"/>
                          </w:r>
                          <w:r w:rsidR="00933EDE">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83820" id="_x0000_t202" coordsize="21600,21600" o:spt="202" path="m,l,21600r21600,l21600,xe">
              <v:stroke joinstyle="miter"/>
              <v:path gradientshapeok="t" o:connecttype="rect"/>
            </v:shapetype>
            <v:shape id="Text Box 1" o:spid="_x0000_s1029" type="#_x0000_t202" style="position:absolute;margin-left:-28.35pt;margin-top:0;width:116.2pt;height:54.15pt;z-index:251670528;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" filled="f" fillcolor="white [3201]" stroked="f" strokeweight=".5pt">
              <v:textbox inset="0,0,0,0">
                <w:txbxContent>
                  <w:p w14:paraId="2B83551A" w14:textId="1D7A0E93" w:rsidR="00E61059" w:rsidRDefault="00E61059" w:rsidP="008D2FBD">
                    <w:pPr>
                      <w:pStyle w:val="Zpat"/>
                    </w:pPr>
                    <w:r>
                      <w:fldChar w:fldCharType="begin"/>
                    </w:r>
                    <w:r>
                      <w:instrText xml:space="preserve"> PAGE  </w:instrText>
                    </w:r>
                    <w:r>
                      <w:fldChar w:fldCharType="separate"/>
                    </w:r>
                    <w:r>
                      <w:rPr>
                        <w:noProof/>
                      </w:rPr>
                      <w:t>2</w:t>
                    </w:r>
                    <w:r>
                      <w:fldChar w:fldCharType="end"/>
                    </w:r>
                    <w:r>
                      <w:t>/</w:t>
                    </w:r>
                    <w:r>
                      <w:fldChar w:fldCharType="begin"/>
                    </w:r>
                    <w:r>
                      <w:instrText xml:space="preserve"> SECTIONPAGES  </w:instrText>
                    </w:r>
                    <w:r>
                      <w:fldChar w:fldCharType="separate"/>
                    </w:r>
                    <w:r w:rsidR="00933EDE">
                      <w:rPr>
                        <w:noProof/>
                      </w:rPr>
                      <w:t>1</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9504" behindDoc="0" locked="1" layoutInCell="1" allowOverlap="1" wp14:anchorId="3458BEA1" wp14:editId="4B9602A6">
              <wp:simplePos x="0" y="0"/>
              <wp:positionH relativeFrom="margin">
                <wp:align>right</wp:align>
              </wp:positionH>
              <wp:positionV relativeFrom="page">
                <wp:align>bottom</wp:align>
              </wp:positionV>
              <wp:extent cx="4392000" cy="536400"/>
              <wp:effectExtent l="0" t="0" r="8890" b="0"/>
              <wp:wrapSquare wrapText="bothSides"/>
              <wp:docPr id="5"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E61059" w14:paraId="429EEE2E" w14:textId="77777777" w:rsidTr="008D2FBD">
                            <w:trPr>
                              <w:trHeight w:val="482"/>
                              <w:jc w:val="right"/>
                            </w:trPr>
                            <w:tc>
                              <w:tcPr>
                                <w:tcW w:w="6804" w:type="dxa"/>
                                <w:shd w:val="clear" w:color="auto" w:fill="auto"/>
                                <w:vAlign w:val="bottom"/>
                              </w:tcPr>
                              <w:p w14:paraId="73CE0B93" w14:textId="7EC8A337" w:rsidR="00E61059" w:rsidRPr="00414021" w:rsidRDefault="00E61059" w:rsidP="008D2FBD">
                                <w:pPr>
                                  <w:pStyle w:val="Template-FilePath"/>
                                  <w:jc w:val="right"/>
                                </w:pPr>
                                <w:r>
                                  <w:fldChar w:fldCharType="begin"/>
                                </w:r>
                                <w:r>
                                  <w:instrText xml:space="preserve"> FILENAME  \p </w:instrText>
                                </w:r>
                                <w:r>
                                  <w:fldChar w:fldCharType="separate"/>
                                </w:r>
                                <w:r w:rsidR="007D76CD">
                                  <w:t>C:\Users\Muzila\Desktop\Projekty\OHB II\09-Final tender documents\01 EN\Part III_Employers Requirements\Part III, Appendix B, Administrative Requirements\Editable version (Word)\Part III-B8 Component numbering system (KKS).docx</w:t>
                                </w:r>
                                <w:r>
                                  <w:fldChar w:fldCharType="end"/>
                                </w:r>
                              </w:p>
                            </w:tc>
                          </w:tr>
                        </w:tbl>
                        <w:p w14:paraId="66242437" w14:textId="77777777" w:rsidR="00E61059" w:rsidRPr="00414021" w:rsidRDefault="00E61059"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458BEA1" id="FileName_Hide" o:spid="_x0000_s1030" type="#_x0000_t202" style="position:absolute;margin-left:294.65pt;margin-top:0;width:345.85pt;height:42.25pt;z-index:251669504;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E61059" w14:paraId="429EEE2E" w14:textId="77777777" w:rsidTr="008D2FBD">
                      <w:trPr>
                        <w:trHeight w:val="482"/>
                        <w:jc w:val="right"/>
                      </w:trPr>
                      <w:tc>
                        <w:tcPr>
                          <w:tcW w:w="6804" w:type="dxa"/>
                          <w:shd w:val="clear" w:color="auto" w:fill="auto"/>
                          <w:vAlign w:val="bottom"/>
                        </w:tcPr>
                        <w:p w14:paraId="73CE0B93" w14:textId="7EC8A337" w:rsidR="00E61059" w:rsidRPr="00414021" w:rsidRDefault="00E61059" w:rsidP="008D2FBD">
                          <w:pPr>
                            <w:pStyle w:val="Template-FilePath"/>
                            <w:jc w:val="right"/>
                          </w:pPr>
                          <w:r>
                            <w:fldChar w:fldCharType="begin"/>
                          </w:r>
                          <w:r>
                            <w:instrText xml:space="preserve"> FILENAME  \p </w:instrText>
                          </w:r>
                          <w:r>
                            <w:fldChar w:fldCharType="separate"/>
                          </w:r>
                          <w:r w:rsidR="007D76CD">
                            <w:t>C:\Users\Muzila\Desktop\Projekty\OHB II\09-Final tender documents\01 EN\Part III_Employers Requirements\Part III, Appendix B, Administrative Requirements\Editable version (Word)\Part III-B8 Component numbering system (KKS).docx</w:t>
                          </w:r>
                          <w:r>
                            <w:fldChar w:fldCharType="end"/>
                          </w:r>
                        </w:p>
                      </w:tc>
                    </w:tr>
                  </w:tbl>
                  <w:p w14:paraId="66242437" w14:textId="77777777" w:rsidR="00E61059" w:rsidRPr="00414021" w:rsidRDefault="00E61059"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E61059" w14:paraId="21F0C557" w14:textId="77777777" w:rsidTr="008D2FBD">
      <w:trPr>
        <w:trHeight w:hRule="exact" w:val="284"/>
        <w:jc w:val="right"/>
      </w:trPr>
      <w:tc>
        <w:tcPr>
          <w:tcW w:w="6824" w:type="dxa"/>
          <w:shd w:val="clear" w:color="auto" w:fill="auto"/>
          <w:vAlign w:val="bottom"/>
        </w:tcPr>
        <w:p w14:paraId="65A910A7" w14:textId="77777777" w:rsidR="00E61059" w:rsidRDefault="00E61059" w:rsidP="008D2FBD">
          <w:pPr>
            <w:pStyle w:val="Template-DocId"/>
            <w:jc w:val="right"/>
          </w:pPr>
          <w:r>
            <w:t>Doc id</w:t>
          </w:r>
        </w:p>
      </w:tc>
    </w:tr>
  </w:tbl>
  <w:p w14:paraId="2CCF58F3" w14:textId="77777777" w:rsidR="00E61059" w:rsidRDefault="00E6105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B5682" w14:textId="548BC7B8" w:rsidR="00E61059" w:rsidRPr="00320824" w:rsidRDefault="00E61059">
    <w:pPr>
      <w:pStyle w:val="Zpat"/>
    </w:pPr>
    <w:bookmarkStart w:id="31" w:name="ReportLogo"/>
    <w:r>
      <w:rPr>
        <w:noProof/>
      </w:rPr>
      <w:drawing>
        <wp:anchor distT="0" distB="0" distL="0" distR="0" simplePos="0" relativeHeight="251671552" behindDoc="0" locked="0" layoutInCell="1" allowOverlap="1" wp14:anchorId="1BD69387" wp14:editId="317938D6">
          <wp:simplePos x="0" y="0"/>
          <wp:positionH relativeFrom="margin">
            <wp:posOffset>4217697</wp:posOffset>
          </wp:positionH>
          <wp:positionV relativeFrom="page">
            <wp:posOffset>9883140</wp:posOffset>
          </wp:positionV>
          <wp:extent cx="4838065" cy="809625"/>
          <wp:effectExtent l="0" t="0" r="0" b="0"/>
          <wp:wrapNone/>
          <wp:docPr id="19" name="ReportLogo_Hide"/>
          <wp:cNvGraphicFramePr/>
          <a:graphic xmlns:a="http://schemas.openxmlformats.org/drawingml/2006/main">
            <a:graphicData uri="http://schemas.openxmlformats.org/drawingml/2006/picture">
              <pic:pic xmlns:pic="http://schemas.openxmlformats.org/drawingml/2006/picture">
                <pic:nvPicPr>
                  <pic:cNvPr id="1360068365" name="ReportLogo_Hide"/>
                  <pic:cNvPicPr/>
                </pic:nvPicPr>
                <pic:blipFill>
                  <a:blip r:embed="rId1"/>
                  <a:srcRect/>
                  <a:stretch/>
                </pic:blipFill>
                <pic:spPr>
                  <a:xfrm>
                    <a:off x="0" y="0"/>
                    <a:ext cx="4838065" cy="809625"/>
                  </a:xfrm>
                  <a:prstGeom prst="rect">
                    <a:avLst/>
                  </a:prstGeom>
                </pic:spPr>
              </pic:pic>
            </a:graphicData>
          </a:graphic>
        </wp:anchor>
      </w:drawing>
    </w:r>
    <w:bookmarkEnd w:id="31"/>
    <w:r w:rsidR="00906A11">
      <w:rPr>
        <w:noProof/>
      </w:rPr>
      <w:drawing>
        <wp:anchor distT="0" distB="0" distL="114300" distR="114300" simplePos="0" relativeHeight="251694080" behindDoc="0" locked="0" layoutInCell="1" allowOverlap="1" wp14:anchorId="1179B450" wp14:editId="5E58930C">
          <wp:simplePos x="0" y="0"/>
          <wp:positionH relativeFrom="column">
            <wp:posOffset>-205105</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79483" w14:textId="77777777" w:rsidR="00E61059" w:rsidRDefault="00E61059" w:rsidP="00CB110F">
    <w:pPr>
      <w:pStyle w:val="Zpat"/>
    </w:pPr>
    <w:r>
      <w:rPr>
        <w:rFonts w:ascii="Times New Roman" w:hAnsi="Times New Roman"/>
        <w:noProof/>
        <w:sz w:val="24"/>
        <w:szCs w:val="24"/>
      </w:rPr>
      <mc:AlternateContent>
        <mc:Choice Requires="wps">
          <w:drawing>
            <wp:anchor distT="0" distB="0" distL="114300" distR="114300" simplePos="0" relativeHeight="251662336" behindDoc="1" locked="1" layoutInCell="1" allowOverlap="1" wp14:anchorId="0C3E10EB" wp14:editId="441BAD0F">
              <wp:simplePos x="0" y="0"/>
              <wp:positionH relativeFrom="margin">
                <wp:align>right</wp:align>
              </wp:positionH>
              <wp:positionV relativeFrom="page">
                <wp:align>bottom</wp:align>
              </wp:positionV>
              <wp:extent cx="1422000" cy="810000"/>
              <wp:effectExtent l="0" t="0" r="6985" b="9525"/>
              <wp:wrapNone/>
              <wp:docPr id="3" name="Company info"/>
              <wp:cNvGraphicFramePr/>
              <a:graphic xmlns:a="http://schemas.openxmlformats.org/drawingml/2006/main">
                <a:graphicData uri="http://schemas.microsoft.com/office/word/2010/wordprocessingShape">
                  <wps:wsp>
                    <wps:cNvSpPr txBox="1"/>
                    <wps:spPr>
                      <a:xfrm>
                        <a:off x="0" y="0"/>
                        <a:ext cx="1422000" cy="81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E61059" w14:paraId="3B8B5A69" w14:textId="77777777" w:rsidTr="001B323E">
                            <w:tc>
                              <w:tcPr>
                                <w:tcW w:w="1928" w:type="dxa"/>
                                <w:vAlign w:val="bottom"/>
                              </w:tcPr>
                              <w:p w14:paraId="2D4BF3C7" w14:textId="77777777" w:rsidR="00E61059" w:rsidRDefault="00E61059">
                                <w:pPr>
                                  <w:pStyle w:val="Zpat"/>
                                </w:pPr>
                                <w:bookmarkStart w:id="60" w:name="OFF_LegalName"/>
                                <w:r>
                                  <w:t>Rambøll Danmark A/S</w:t>
                                </w:r>
                                <w:bookmarkEnd w:id="60"/>
                              </w:p>
                              <w:p w14:paraId="55D3DB27" w14:textId="77777777" w:rsidR="00E61059" w:rsidRDefault="00E61059">
                                <w:pPr>
                                  <w:pStyle w:val="Zpat"/>
                                </w:pPr>
                                <w:bookmarkStart w:id="61" w:name="OFF_Cvr"/>
                                <w:r>
                                  <w:t>DK reg.no. 35128417</w:t>
                                </w:r>
                                <w:bookmarkEnd w:id="61"/>
                              </w:p>
                            </w:tc>
                          </w:tr>
                          <w:tr w:rsidR="00E61059" w14:paraId="76E54A60" w14:textId="77777777" w:rsidTr="001B323E">
                            <w:trPr>
                              <w:trHeight w:hRule="exact" w:val="851"/>
                            </w:trPr>
                            <w:tc>
                              <w:tcPr>
                                <w:tcW w:w="1928" w:type="dxa"/>
                              </w:tcPr>
                              <w:p w14:paraId="6C182F8E" w14:textId="77777777" w:rsidR="00E61059" w:rsidRDefault="00E61059">
                                <w:pPr>
                                  <w:pStyle w:val="Zpat"/>
                                </w:pPr>
                              </w:p>
                            </w:tc>
                          </w:tr>
                        </w:tbl>
                        <w:p w14:paraId="55634560" w14:textId="77777777" w:rsidR="00E61059" w:rsidRDefault="00E61059" w:rsidP="00025683">
                          <w:pPr>
                            <w:spacing w:line="14" w:lineRule="exact"/>
                          </w:pPr>
                        </w:p>
                      </w:txbxContent>
                    </wps:txbx>
                    <wps:bodyPr rot="0" spcFirstLastPara="0" vertOverflow="overflow" horzOverflow="overflow" vert="horz" wrap="square" lIns="18000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C3E10EB" id="_x0000_t202" coordsize="21600,21600" o:spt="202" path="m,l,21600r21600,l21600,xe">
              <v:stroke joinstyle="miter"/>
              <v:path gradientshapeok="t" o:connecttype="rect"/>
            </v:shapetype>
            <v:shape id="Company info" o:spid="_x0000_s1032" type="#_x0000_t202" style="position:absolute;margin-left:60.75pt;margin-top:0;width:111.95pt;height:63.8pt;z-index:-251654144;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" filled="f" stroked="f" strokeweight=".5pt">
              <v:textbox style="mso-fit-shape-to-text:t" inset="5mm,0,0,0">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E61059" w14:paraId="3B8B5A69" w14:textId="77777777" w:rsidTr="001B323E">
                      <w:tc>
                        <w:tcPr>
                          <w:tcW w:w="1928" w:type="dxa"/>
                          <w:vAlign w:val="bottom"/>
                        </w:tcPr>
                        <w:p w14:paraId="2D4BF3C7" w14:textId="77777777" w:rsidR="00E61059" w:rsidRDefault="00E61059">
                          <w:pPr>
                            <w:pStyle w:val="Zpat"/>
                          </w:pPr>
                          <w:bookmarkStart w:id="62" w:name="OFF_LegalName"/>
                          <w:r>
                            <w:t>Rambøll Danmark A/S</w:t>
                          </w:r>
                          <w:bookmarkEnd w:id="62"/>
                        </w:p>
                        <w:p w14:paraId="55D3DB27" w14:textId="77777777" w:rsidR="00E61059" w:rsidRDefault="00E61059">
                          <w:pPr>
                            <w:pStyle w:val="Zpat"/>
                          </w:pPr>
                          <w:bookmarkStart w:id="63" w:name="OFF_Cvr"/>
                          <w:r>
                            <w:t>DK reg.no. 35128417</w:t>
                          </w:r>
                          <w:bookmarkEnd w:id="63"/>
                        </w:p>
                      </w:tc>
                    </w:tr>
                    <w:tr w:rsidR="00E61059" w14:paraId="76E54A60" w14:textId="77777777" w:rsidTr="001B323E">
                      <w:trPr>
                        <w:trHeight w:hRule="exact" w:val="851"/>
                      </w:trPr>
                      <w:tc>
                        <w:tcPr>
                          <w:tcW w:w="1928" w:type="dxa"/>
                        </w:tcPr>
                        <w:p w14:paraId="6C182F8E" w14:textId="77777777" w:rsidR="00E61059" w:rsidRDefault="00E61059">
                          <w:pPr>
                            <w:pStyle w:val="Zpat"/>
                          </w:pPr>
                        </w:p>
                      </w:tc>
                    </w:tr>
                  </w:tbl>
                  <w:p w14:paraId="55634560" w14:textId="77777777" w:rsidR="00E61059" w:rsidRDefault="00E61059" w:rsidP="00025683">
                    <w:pPr>
                      <w:spacing w:line="14" w:lineRule="exact"/>
                    </w:pPr>
                  </w:p>
                </w:txbxContent>
              </v:textbox>
              <w10:wrap anchorx="margin" anchory="page"/>
              <w10:anchorlock/>
            </v:shape>
          </w:pict>
        </mc:Fallback>
      </mc:AlternateContent>
    </w:r>
    <w:r>
      <w:rPr>
        <w:noProof/>
      </w:rPr>
      <mc:AlternateContent>
        <mc:Choice Requires="wps">
          <w:drawing>
            <wp:anchor distT="0" distB="0" distL="114300" distR="114300" simplePos="0" relativeHeight="251661312" behindDoc="0" locked="1" layoutInCell="1" allowOverlap="1" wp14:anchorId="74CB004C" wp14:editId="2AD75A5F">
              <wp:simplePos x="0" y="0"/>
              <wp:positionH relativeFrom="margin">
                <wp:posOffset>-360045</wp:posOffset>
              </wp:positionH>
              <wp:positionV relativeFrom="page">
                <wp:align>bottom</wp:align>
              </wp:positionV>
              <wp:extent cx="4392000" cy="536400"/>
              <wp:effectExtent l="0" t="0" r="8890" b="0"/>
              <wp:wrapSquare wrapText="bothSides"/>
              <wp:docPr id="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E61059" w14:paraId="6A08DFB1" w14:textId="77777777" w:rsidTr="00134F89">
                            <w:trPr>
                              <w:trHeight w:val="482"/>
                            </w:trPr>
                            <w:tc>
                              <w:tcPr>
                                <w:tcW w:w="6804" w:type="dxa"/>
                                <w:shd w:val="clear" w:color="auto" w:fill="auto"/>
                                <w:vAlign w:val="bottom"/>
                              </w:tcPr>
                              <w:p w14:paraId="51CE1502" w14:textId="628AD60F" w:rsidR="00E61059" w:rsidRPr="00414021" w:rsidRDefault="00E61059" w:rsidP="00414021">
                                <w:pPr>
                                  <w:pStyle w:val="Template-FilePath"/>
                                </w:pPr>
                                <w:r>
                                  <w:fldChar w:fldCharType="begin"/>
                                </w:r>
                                <w:r>
                                  <w:instrText xml:space="preserve"> FILENAME  \p </w:instrText>
                                </w:r>
                                <w:r>
                                  <w:fldChar w:fldCharType="separate"/>
                                </w:r>
                                <w:r w:rsidR="007D76CD">
                                  <w:t>C:\Users\Muzila\Desktop\Projekty\OHB II\09-Final tender documents\01 EN\Part III_Employers Requirements\Part III, Appendix B, Administrative Requirements\Editable version (Word)\Part III-B8 Component numbering system (KKS).docx</w:t>
                                </w:r>
                                <w:r>
                                  <w:fldChar w:fldCharType="end"/>
                                </w:r>
                              </w:p>
                            </w:tc>
                          </w:tr>
                        </w:tbl>
                        <w:p w14:paraId="717A6DB4" w14:textId="77777777" w:rsidR="00E61059" w:rsidRPr="00414021" w:rsidRDefault="00E61059"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CB004C" id="FileName" o:spid="_x0000_s1033" type="#_x0000_t202" style="position:absolute;margin-left:-28.35pt;margin-top:0;width:345.85pt;height:42.25pt;z-index:25166131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E61059" w14:paraId="6A08DFB1" w14:textId="77777777" w:rsidTr="00134F89">
                      <w:trPr>
                        <w:trHeight w:val="482"/>
                      </w:trPr>
                      <w:tc>
                        <w:tcPr>
                          <w:tcW w:w="6804" w:type="dxa"/>
                          <w:shd w:val="clear" w:color="auto" w:fill="auto"/>
                          <w:vAlign w:val="bottom"/>
                        </w:tcPr>
                        <w:p w14:paraId="51CE1502" w14:textId="628AD60F" w:rsidR="00E61059" w:rsidRPr="00414021" w:rsidRDefault="00E61059" w:rsidP="00414021">
                          <w:pPr>
                            <w:pStyle w:val="Template-FilePath"/>
                          </w:pPr>
                          <w:r>
                            <w:fldChar w:fldCharType="begin"/>
                          </w:r>
                          <w:r>
                            <w:instrText xml:space="preserve"> FILENAME  \p </w:instrText>
                          </w:r>
                          <w:r>
                            <w:fldChar w:fldCharType="separate"/>
                          </w:r>
                          <w:r w:rsidR="007D76CD">
                            <w:t>C:\Users\Muzila\Desktop\Projekty\OHB II\09-Final tender documents\01 EN\Part III_Employers Requirements\Part III, Appendix B, Administrative Requirements\Editable version (Word)\Part III-B8 Component numbering system (KKS).docx</w:t>
                          </w:r>
                          <w:r>
                            <w:fldChar w:fldCharType="end"/>
                          </w:r>
                        </w:p>
                      </w:tc>
                    </w:tr>
                  </w:tbl>
                  <w:p w14:paraId="717A6DB4" w14:textId="77777777" w:rsidR="00E61059" w:rsidRPr="00414021" w:rsidRDefault="00E61059"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E61059" w:rsidRPr="00791B01" w14:paraId="19E5B53C" w14:textId="77777777" w:rsidTr="004F5D4F">
      <w:trPr>
        <w:trHeight w:val="284"/>
      </w:trPr>
      <w:tc>
        <w:tcPr>
          <w:tcW w:w="6824" w:type="dxa"/>
          <w:shd w:val="clear" w:color="auto" w:fill="auto"/>
          <w:vAlign w:val="bottom"/>
        </w:tcPr>
        <w:p w14:paraId="28492A3A" w14:textId="00C84726" w:rsidR="00E61059" w:rsidRPr="008C41D7" w:rsidRDefault="000F17EF" w:rsidP="00CB110F">
          <w:pPr>
            <w:pStyle w:val="Template-DocId"/>
            <w:rPr>
              <w:vanish/>
              <w:lang w:val="sv-SE"/>
            </w:rPr>
          </w:pPr>
          <w:r w:rsidRPr="000F17EF">
            <w:t xml:space="preserve">Procurement documentation – Part III – Employer’s Requirements </w:t>
          </w:r>
        </w:p>
      </w:tc>
    </w:tr>
  </w:tbl>
  <w:p w14:paraId="1C668130" w14:textId="77777777" w:rsidR="00E61059" w:rsidRPr="008C41D7" w:rsidRDefault="00E61059" w:rsidP="00CB110F">
    <w:pPr>
      <w:pStyle w:val="Zpat"/>
      <w:rPr>
        <w:lang w:val="sv-SE"/>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92565D" w14:textId="77777777" w:rsidR="00420E73" w:rsidRDefault="00420E73" w:rsidP="00025683">
    <w:pPr>
      <w:pStyle w:val="Zpat"/>
    </w:pPr>
    <w:r>
      <w:rPr>
        <w:noProof/>
      </w:rPr>
      <mc:AlternateContent>
        <mc:Choice Requires="wps">
          <w:drawing>
            <wp:anchor distT="0" distB="0" distL="114300" distR="114300" simplePos="0" relativeHeight="251689984" behindDoc="0" locked="0" layoutInCell="1" allowOverlap="1" wp14:anchorId="0C2CC587" wp14:editId="2CA27AA6">
              <wp:simplePos x="0" y="0"/>
              <wp:positionH relativeFrom="margin">
                <wp:align>right</wp:align>
              </wp:positionH>
              <wp:positionV relativeFrom="page">
                <wp:align>bottom</wp:align>
              </wp:positionV>
              <wp:extent cx="1476000" cy="687600"/>
              <wp:effectExtent l="0" t="0" r="10160" b="0"/>
              <wp:wrapNone/>
              <wp:docPr id="17"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A661126" w14:textId="4977F70B" w:rsidR="00420E73" w:rsidRDefault="00420E73" w:rsidP="008637B5">
                          <w:pPr>
                            <w:pStyle w:val="Zpat"/>
                            <w:jc w:val="right"/>
                          </w:pPr>
                          <w:r>
                            <w:fldChar w:fldCharType="begin"/>
                          </w:r>
                          <w:r>
                            <w:instrText xml:space="preserve"> PAGE  </w:instrText>
                          </w:r>
                          <w:r>
                            <w:fldChar w:fldCharType="separate"/>
                          </w:r>
                          <w:r>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E70C55">
                            <w:rPr>
                              <w:noProof/>
                            </w:rPr>
                            <w:instrText>5</w:instrText>
                          </w:r>
                          <w:r>
                            <w:fldChar w:fldCharType="end"/>
                          </w:r>
                          <w:r>
                            <w:instrText xml:space="preserve"> -2</w:instrText>
                          </w:r>
                          <w:r>
                            <w:fldChar w:fldCharType="separate"/>
                          </w:r>
                          <w:r w:rsidR="00E70C55">
                            <w:rPr>
                              <w:noProof/>
                            </w:rPr>
                            <w:t>3</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2CC587" id="_x0000_t202" coordsize="21600,21600" o:spt="202" path="m,l,21600r21600,l21600,xe">
              <v:stroke joinstyle="miter"/>
              <v:path gradientshapeok="t" o:connecttype="rect"/>
            </v:shapetype>
            <v:shape id="Pageno" o:spid="_x0000_s1034" type="#_x0000_t202" style="position:absolute;margin-left:65pt;margin-top:0;width:116.2pt;height:54.15pt;z-index:251689984;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OpDwIAACMEAAAOAAAAZHJzL2Uyb0RvYy54bWysU8Fu2zAMvQ/YPwi6L3a6NSu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fk6y3NySfLNbuIhwmSX1w59+K6gZdEoOdJYElvisPZh&#10;CB1DYjILq8aYNBpjWUegn6/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z/k6kPAgAA&#10;IwQAAA4AAAAAAAAAAAAAAAAALgIAAGRycy9lMm9Eb2MueG1sUEsBAi0AFAAGAAgAAAAhACf4Nlzb&#10;AAAABQEAAA8AAAAAAAAAAAAAAAAAaQQAAGRycy9kb3ducmV2LnhtbFBLBQYAAAAABAAEAPMAAABx&#10;BQAAAAA=&#10;" filled="f" fillcolor="white [3201]" stroked="f" strokeweight=".5pt">
              <v:textbox inset="0,0,0,0">
                <w:txbxContent>
                  <w:p w14:paraId="2A661126" w14:textId="4977F70B" w:rsidR="00420E73" w:rsidRDefault="00420E73" w:rsidP="008637B5">
                    <w:pPr>
                      <w:pStyle w:val="Zpat"/>
                      <w:jc w:val="right"/>
                    </w:pPr>
                    <w:r>
                      <w:fldChar w:fldCharType="begin"/>
                    </w:r>
                    <w:r>
                      <w:instrText xml:space="preserve"> PAGE  </w:instrText>
                    </w:r>
                    <w:r>
                      <w:fldChar w:fldCharType="separate"/>
                    </w:r>
                    <w:r>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E70C55">
                      <w:rPr>
                        <w:noProof/>
                      </w:rPr>
                      <w:instrText>5</w:instrText>
                    </w:r>
                    <w:r>
                      <w:fldChar w:fldCharType="end"/>
                    </w:r>
                    <w:r>
                      <w:instrText xml:space="preserve"> -2</w:instrText>
                    </w:r>
                    <w:r>
                      <w:fldChar w:fldCharType="separate"/>
                    </w:r>
                    <w:r w:rsidR="00E70C55">
                      <w:rPr>
                        <w:noProof/>
                      </w:rPr>
                      <w:t>3</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88960" behindDoc="0" locked="1" layoutInCell="1" allowOverlap="1" wp14:anchorId="70480B64" wp14:editId="16E9FA69">
              <wp:simplePos x="0" y="0"/>
              <wp:positionH relativeFrom="margin">
                <wp:posOffset>-360045</wp:posOffset>
              </wp:positionH>
              <wp:positionV relativeFrom="page">
                <wp:align>bottom</wp:align>
              </wp:positionV>
              <wp:extent cx="4392000" cy="536400"/>
              <wp:effectExtent l="0" t="0" r="8890" b="0"/>
              <wp:wrapSquare wrapText="bothSides"/>
              <wp:docPr id="22"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420E73" w14:paraId="36C65405" w14:textId="77777777" w:rsidTr="00134F89">
                            <w:trPr>
                              <w:trHeight w:val="482"/>
                            </w:trPr>
                            <w:tc>
                              <w:tcPr>
                                <w:tcW w:w="6804" w:type="dxa"/>
                                <w:shd w:val="clear" w:color="auto" w:fill="auto"/>
                                <w:vAlign w:val="bottom"/>
                              </w:tcPr>
                              <w:p w14:paraId="013DB145" w14:textId="5C8DD3F3" w:rsidR="00420E73" w:rsidRPr="00414021" w:rsidRDefault="00420E73" w:rsidP="00414021">
                                <w:pPr>
                                  <w:pStyle w:val="Template-FilePath"/>
                                </w:pPr>
                                <w:r>
                                  <w:fldChar w:fldCharType="begin"/>
                                </w:r>
                                <w:r>
                                  <w:instrText xml:space="preserve"> FILENAME  \p </w:instrText>
                                </w:r>
                                <w:r>
                                  <w:fldChar w:fldCharType="separate"/>
                                </w:r>
                                <w:r w:rsidR="007D76CD">
                                  <w:t>C:\Users\Muzila\Desktop\Projekty\OHB II\09-Final tender documents\01 EN\Part III_Employers Requirements\Part III, Appendix B, Administrative Requirements\Editable version (Word)\Part III-B8 Component numbering system (KKS).docx</w:t>
                                </w:r>
                                <w:r>
                                  <w:fldChar w:fldCharType="end"/>
                                </w:r>
                              </w:p>
                            </w:tc>
                          </w:tr>
                        </w:tbl>
                        <w:p w14:paraId="7192273F" w14:textId="77777777" w:rsidR="00420E73" w:rsidRPr="00414021" w:rsidRDefault="00420E73"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0480B64" id="_x0000_s1035" type="#_x0000_t202" style="position:absolute;margin-left:-28.35pt;margin-top:0;width:345.85pt;height:42.25pt;z-index:251688960;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420E73" w14:paraId="36C65405" w14:textId="77777777" w:rsidTr="00134F89">
                      <w:trPr>
                        <w:trHeight w:val="482"/>
                      </w:trPr>
                      <w:tc>
                        <w:tcPr>
                          <w:tcW w:w="6804" w:type="dxa"/>
                          <w:shd w:val="clear" w:color="auto" w:fill="auto"/>
                          <w:vAlign w:val="bottom"/>
                        </w:tcPr>
                        <w:p w14:paraId="013DB145" w14:textId="5C8DD3F3" w:rsidR="00420E73" w:rsidRPr="00414021" w:rsidRDefault="00420E73" w:rsidP="00414021">
                          <w:pPr>
                            <w:pStyle w:val="Template-FilePath"/>
                          </w:pPr>
                          <w:r>
                            <w:fldChar w:fldCharType="begin"/>
                          </w:r>
                          <w:r>
                            <w:instrText xml:space="preserve"> FILENAME  \p </w:instrText>
                          </w:r>
                          <w:r>
                            <w:fldChar w:fldCharType="separate"/>
                          </w:r>
                          <w:r w:rsidR="007D76CD">
                            <w:t>C:\Users\Muzila\Desktop\Projekty\OHB II\09-Final tender documents\01 EN\Part III_Employers Requirements\Part III, Appendix B, Administrative Requirements\Editable version (Word)\Part III-B8 Component numbering system (KKS).docx</w:t>
                          </w:r>
                          <w:r>
                            <w:fldChar w:fldCharType="end"/>
                          </w:r>
                        </w:p>
                      </w:tc>
                    </w:tr>
                  </w:tbl>
                  <w:p w14:paraId="7192273F" w14:textId="77777777" w:rsidR="00420E73" w:rsidRPr="00414021" w:rsidRDefault="00420E73"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420E73" w:rsidRPr="00271FDB" w14:paraId="45361581" w14:textId="77777777" w:rsidTr="00762EA2">
      <w:trPr>
        <w:trHeight w:val="284"/>
      </w:trPr>
      <w:tc>
        <w:tcPr>
          <w:tcW w:w="6824" w:type="dxa"/>
          <w:shd w:val="clear" w:color="auto" w:fill="auto"/>
          <w:vAlign w:val="bottom"/>
        </w:tcPr>
        <w:p w14:paraId="6E08085F" w14:textId="039FD72E" w:rsidR="00420E73" w:rsidRPr="00791B01" w:rsidRDefault="00000000" w:rsidP="00762EA2">
          <w:pPr>
            <w:pStyle w:val="Template-DocId"/>
            <w:rPr>
              <w:lang w:val="en-US"/>
            </w:rPr>
          </w:pPr>
          <w:sdt>
            <w:sdtPr>
              <w:tag w:val="{&quot;SkabelonDesign&quot;:{&quot;type&quot;:&quot;Group&quot;,&quot;visibility&quot;:{&quot;action&quot;:&quot;Show&quot;,&quot;binding&quot;:&quot;Module.DocID&quot;,&quot;operator&quot;:&quot;Contains&quot;,&quot;compareValues&quot;:[&quot;&quot;]}}}"/>
              <w:id w:val="1035699249"/>
              <w:placeholder>
                <w:docPart w:val="A6177B3643EA4379B71E13621F32ECD4"/>
              </w:placeholder>
            </w:sdtPr>
            <w:sdtContent>
              <w:r w:rsidR="000F17EF" w:rsidRPr="000F17EF">
                <w:t>Procurement documentation – Part III – Employer’s Requirements</w:t>
              </w:r>
            </w:sdtContent>
          </w:sdt>
        </w:p>
      </w:tc>
    </w:tr>
  </w:tbl>
  <w:p w14:paraId="46E3CC68" w14:textId="77777777" w:rsidR="00420E73" w:rsidRPr="00791B01" w:rsidRDefault="00420E73">
    <w:pPr>
      <w:pStyle w:val="Zpat"/>
      <w:rPr>
        <w:lang w:val="en-U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FBE302" w14:textId="44245B87" w:rsidR="00E61059" w:rsidRDefault="00E61059" w:rsidP="00025683">
    <w:pPr>
      <w:pStyle w:val="Zpat"/>
    </w:pPr>
    <w:r>
      <w:rPr>
        <w:noProof/>
      </w:rPr>
      <mc:AlternateContent>
        <mc:Choice Requires="wps">
          <w:drawing>
            <wp:anchor distT="0" distB="0" distL="114300" distR="114300" simplePos="0" relativeHeight="251683840" behindDoc="0" locked="0" layoutInCell="1" allowOverlap="1" wp14:anchorId="26B74D68" wp14:editId="6121506B">
              <wp:simplePos x="0" y="0"/>
              <wp:positionH relativeFrom="margin">
                <wp:align>right</wp:align>
              </wp:positionH>
              <wp:positionV relativeFrom="page">
                <wp:align>bottom</wp:align>
              </wp:positionV>
              <wp:extent cx="1476000" cy="687600"/>
              <wp:effectExtent l="0" t="0" r="10160" b="0"/>
              <wp:wrapNone/>
              <wp:docPr id="14"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40A72B60" w14:textId="27133047" w:rsidR="00E61059" w:rsidRDefault="00E61059" w:rsidP="008637B5">
                          <w:pPr>
                            <w:pStyle w:val="Zpat"/>
                            <w:jc w:val="right"/>
                          </w:pPr>
                          <w:r>
                            <w:fldChar w:fldCharType="begin"/>
                          </w:r>
                          <w:r>
                            <w:instrText xml:space="preserve"> PAGE  </w:instrText>
                          </w:r>
                          <w:r>
                            <w:fldChar w:fldCharType="separate"/>
                          </w:r>
                          <w:r>
                            <w:rPr>
                              <w:noProof/>
                            </w:rPr>
                            <w:t>10</w:t>
                          </w:r>
                          <w:r>
                            <w:fldChar w:fldCharType="end"/>
                          </w:r>
                          <w:r>
                            <w:t>/</w:t>
                          </w:r>
                          <w:r>
                            <w:fldChar w:fldCharType="begin"/>
                          </w:r>
                          <w:r>
                            <w:instrText xml:space="preserve">= </w:instrText>
                          </w:r>
                          <w:r>
                            <w:fldChar w:fldCharType="begin"/>
                          </w:r>
                          <w:r>
                            <w:instrText xml:space="preserve"> NUMPAGES </w:instrText>
                          </w:r>
                          <w:r>
                            <w:fldChar w:fldCharType="separate"/>
                          </w:r>
                          <w:r w:rsidR="00E70C55">
                            <w:rPr>
                              <w:noProof/>
                            </w:rPr>
                            <w:instrText>5</w:instrText>
                          </w:r>
                          <w:r>
                            <w:fldChar w:fldCharType="end"/>
                          </w:r>
                          <w:r>
                            <w:instrText xml:space="preserve"> -2</w:instrText>
                          </w:r>
                          <w:r>
                            <w:fldChar w:fldCharType="separate"/>
                          </w:r>
                          <w:r w:rsidR="00E70C55">
                            <w:rPr>
                              <w:noProof/>
                            </w:rPr>
                            <w:t>3</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B74D68" id="_x0000_t202" coordsize="21600,21600" o:spt="202" path="m,l,21600r21600,l21600,xe">
              <v:stroke joinstyle="miter"/>
              <v:path gradientshapeok="t" o:connecttype="rect"/>
            </v:shapetype>
            <v:shape id="_x0000_s1036" type="#_x0000_t202" style="position:absolute;margin-left:65pt;margin-top:0;width:116.2pt;height:54.15pt;z-index:251683840;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rjDwIAACMEAAAOAAAAZHJzL2Uyb0RvYy54bWysU8Fu2zAMvQ/YPwi6L3a6LS2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bme5Tm5JPlmN/EQYbLLa4c+fFfQsmiUHGksiS1xWPsw&#10;hI4hMZmFVWNMGo2xrCPQz1/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6w2uMPAgAA&#10;IwQAAA4AAAAAAAAAAAAAAAAALgIAAGRycy9lMm9Eb2MueG1sUEsBAi0AFAAGAAgAAAAhACf4Nlzb&#10;AAAABQEAAA8AAAAAAAAAAAAAAAAAaQQAAGRycy9kb3ducmV2LnhtbFBLBQYAAAAABAAEAPMAAABx&#10;BQAAAAA=&#10;" filled="f" fillcolor="white [3201]" stroked="f" strokeweight=".5pt">
              <v:textbox inset="0,0,0,0">
                <w:txbxContent>
                  <w:p w14:paraId="40A72B60" w14:textId="27133047" w:rsidR="00E61059" w:rsidRDefault="00E61059" w:rsidP="008637B5">
                    <w:pPr>
                      <w:pStyle w:val="Zpat"/>
                      <w:jc w:val="right"/>
                    </w:pPr>
                    <w:r>
                      <w:fldChar w:fldCharType="begin"/>
                    </w:r>
                    <w:r>
                      <w:instrText xml:space="preserve"> PAGE  </w:instrText>
                    </w:r>
                    <w:r>
                      <w:fldChar w:fldCharType="separate"/>
                    </w:r>
                    <w:r>
                      <w:rPr>
                        <w:noProof/>
                      </w:rPr>
                      <w:t>10</w:t>
                    </w:r>
                    <w:r>
                      <w:fldChar w:fldCharType="end"/>
                    </w:r>
                    <w:r>
                      <w:t>/</w:t>
                    </w:r>
                    <w:r>
                      <w:fldChar w:fldCharType="begin"/>
                    </w:r>
                    <w:r>
                      <w:instrText xml:space="preserve">= </w:instrText>
                    </w:r>
                    <w:r>
                      <w:fldChar w:fldCharType="begin"/>
                    </w:r>
                    <w:r>
                      <w:instrText xml:space="preserve"> NUMPAGES </w:instrText>
                    </w:r>
                    <w:r>
                      <w:fldChar w:fldCharType="separate"/>
                    </w:r>
                    <w:r w:rsidR="00E70C55">
                      <w:rPr>
                        <w:noProof/>
                      </w:rPr>
                      <w:instrText>5</w:instrText>
                    </w:r>
                    <w:r>
                      <w:fldChar w:fldCharType="end"/>
                    </w:r>
                    <w:r>
                      <w:instrText xml:space="preserve"> -2</w:instrText>
                    </w:r>
                    <w:r>
                      <w:fldChar w:fldCharType="separate"/>
                    </w:r>
                    <w:r w:rsidR="00E70C55">
                      <w:rPr>
                        <w:noProof/>
                      </w:rPr>
                      <w:t>3</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82816" behindDoc="0" locked="1" layoutInCell="1" allowOverlap="1" wp14:anchorId="56170597" wp14:editId="4C3E6133">
              <wp:simplePos x="0" y="0"/>
              <wp:positionH relativeFrom="margin">
                <wp:posOffset>-360045</wp:posOffset>
              </wp:positionH>
              <wp:positionV relativeFrom="page">
                <wp:align>bottom</wp:align>
              </wp:positionV>
              <wp:extent cx="4392000" cy="536400"/>
              <wp:effectExtent l="0" t="0" r="8890" b="0"/>
              <wp:wrapSquare wrapText="bothSides"/>
              <wp:docPr id="16"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E61059" w14:paraId="716E134D" w14:textId="77777777" w:rsidTr="00134F89">
                            <w:trPr>
                              <w:trHeight w:val="482"/>
                            </w:trPr>
                            <w:tc>
                              <w:tcPr>
                                <w:tcW w:w="6804" w:type="dxa"/>
                                <w:shd w:val="clear" w:color="auto" w:fill="auto"/>
                                <w:vAlign w:val="bottom"/>
                              </w:tcPr>
                              <w:p w14:paraId="410ED780" w14:textId="28C85DD6" w:rsidR="00E61059" w:rsidRPr="00414021" w:rsidRDefault="00E61059" w:rsidP="00414021">
                                <w:pPr>
                                  <w:pStyle w:val="Template-FilePath"/>
                                </w:pPr>
                                <w:r>
                                  <w:fldChar w:fldCharType="begin"/>
                                </w:r>
                                <w:r>
                                  <w:instrText xml:space="preserve"> FILENAME  \p </w:instrText>
                                </w:r>
                                <w:r>
                                  <w:fldChar w:fldCharType="separate"/>
                                </w:r>
                                <w:r w:rsidR="007D76CD">
                                  <w:t>C:\Users\Muzila\Desktop\Projekty\OHB II\09-Final tender documents\01 EN\Part III_Employers Requirements\Part III, Appendix B, Administrative Requirements\Editable version (Word)\Part III-B8 Component numbering system (KKS).docx</w:t>
                                </w:r>
                                <w:r>
                                  <w:fldChar w:fldCharType="end"/>
                                </w:r>
                              </w:p>
                            </w:tc>
                          </w:tr>
                        </w:tbl>
                        <w:p w14:paraId="26E76DF4" w14:textId="77777777" w:rsidR="00E61059" w:rsidRPr="00414021" w:rsidRDefault="00E61059"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6170597" id="_x0000_s1037" type="#_x0000_t202" style="position:absolute;margin-left:-28.35pt;margin-top:0;width:345.85pt;height:42.25pt;z-index:251682816;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E61059" w14:paraId="716E134D" w14:textId="77777777" w:rsidTr="00134F89">
                      <w:trPr>
                        <w:trHeight w:val="482"/>
                      </w:trPr>
                      <w:tc>
                        <w:tcPr>
                          <w:tcW w:w="6804" w:type="dxa"/>
                          <w:shd w:val="clear" w:color="auto" w:fill="auto"/>
                          <w:vAlign w:val="bottom"/>
                        </w:tcPr>
                        <w:p w14:paraId="410ED780" w14:textId="28C85DD6" w:rsidR="00E61059" w:rsidRPr="00414021" w:rsidRDefault="00E61059" w:rsidP="00414021">
                          <w:pPr>
                            <w:pStyle w:val="Template-FilePath"/>
                          </w:pPr>
                          <w:r>
                            <w:fldChar w:fldCharType="begin"/>
                          </w:r>
                          <w:r>
                            <w:instrText xml:space="preserve"> FILENAME  \p </w:instrText>
                          </w:r>
                          <w:r>
                            <w:fldChar w:fldCharType="separate"/>
                          </w:r>
                          <w:r w:rsidR="007D76CD">
                            <w:t>C:\Users\Muzila\Desktop\Projekty\OHB II\09-Final tender documents\01 EN\Part III_Employers Requirements\Part III, Appendix B, Administrative Requirements\Editable version (Word)\Part III-B8 Component numbering system (KKS).docx</w:t>
                          </w:r>
                          <w:r>
                            <w:fldChar w:fldCharType="end"/>
                          </w:r>
                        </w:p>
                      </w:tc>
                    </w:tr>
                  </w:tbl>
                  <w:p w14:paraId="26E76DF4" w14:textId="77777777" w:rsidR="00E61059" w:rsidRPr="00414021" w:rsidRDefault="00E61059"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E61059" w:rsidRPr="00791B01" w14:paraId="0B229C5A" w14:textId="77777777" w:rsidTr="00762EA2">
      <w:trPr>
        <w:trHeight w:val="284"/>
      </w:trPr>
      <w:tc>
        <w:tcPr>
          <w:tcW w:w="6824" w:type="dxa"/>
          <w:shd w:val="clear" w:color="auto" w:fill="auto"/>
          <w:vAlign w:val="bottom"/>
        </w:tcPr>
        <w:p w14:paraId="7B0022A1" w14:textId="22D8AE8F" w:rsidR="00E61059" w:rsidRPr="00791B01" w:rsidRDefault="000F17EF" w:rsidP="00762EA2">
          <w:pPr>
            <w:pStyle w:val="Template-DocId"/>
            <w:rPr>
              <w:lang w:val="sv-SE"/>
            </w:rPr>
          </w:pPr>
          <w:r w:rsidRPr="000F17EF">
            <w:t xml:space="preserve">Procurement documentation – Part III – Employer’s Requirements </w:t>
          </w:r>
          <w:sdt>
            <w:sdtPr>
              <w:tag w:val="{&quot;SkabelonDesign&quot;:{&quot;type&quot;:&quot;Group&quot;,&quot;visibility&quot;:{&quot;action&quot;:&quot;Show&quot;,&quot;binding&quot;:&quot;Module.Version&quot;,&quot;operator&quot;:&quot;Contains&quot;,&quot;compareValues&quot;:[&quot;&quot;]}}}"/>
              <w:id w:val="1762796148"/>
              <w:placeholder>
                <w:docPart w:val="F21F9A6352A14340AC82A73559D7E783"/>
              </w:placeholder>
              <w:showingPlcHdr/>
            </w:sdtPr>
            <w:sdtContent>
              <w:r w:rsidRPr="003602A3">
                <w:rPr>
                  <w:vanish/>
                </w:rPr>
                <w:t>Doc ID</w:t>
              </w:r>
            </w:sdtContent>
          </w:sdt>
        </w:p>
      </w:tc>
    </w:tr>
  </w:tbl>
  <w:p w14:paraId="49D4DEFB" w14:textId="77777777" w:rsidR="00E61059" w:rsidRPr="00791B01" w:rsidRDefault="00E61059">
    <w:pPr>
      <w:pStyle w:val="Zpat"/>
      <w:rPr>
        <w:lang w:val="sv-S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27D43A" w14:textId="77777777" w:rsidR="000C0766" w:rsidRDefault="000C0766" w:rsidP="009E4B94">
      <w:pPr>
        <w:spacing w:line="240" w:lineRule="auto"/>
      </w:pPr>
      <w:bookmarkStart w:id="0" w:name="_Hlk30054634"/>
      <w:bookmarkEnd w:id="0"/>
    </w:p>
  </w:footnote>
  <w:footnote w:type="continuationSeparator" w:id="0">
    <w:p w14:paraId="5D058740" w14:textId="77777777" w:rsidR="000C0766" w:rsidRDefault="000C0766" w:rsidP="009E4B94">
      <w:pPr>
        <w:spacing w:line="240" w:lineRule="auto"/>
      </w:pPr>
    </w:p>
  </w:footnote>
  <w:footnote w:type="continuationNotice" w:id="1">
    <w:p w14:paraId="1F41418C" w14:textId="77777777" w:rsidR="000C0766" w:rsidRDefault="000C076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6242D" w14:textId="1098D77D" w:rsidR="00E61059" w:rsidRDefault="00E61059" w:rsidP="008D2FBD">
    <w:pPr>
      <w:pStyle w:val="Zhlav"/>
      <w:jc w:val="right"/>
    </w:pPr>
    <w:r w:rsidRPr="0012534C">
      <w:t xml:space="preserve">Ramboll - </w:t>
    </w:r>
    <w:sdt>
      <w:sdtPr>
        <w:alias w:val="Title"/>
        <w:tag w:val=""/>
        <w:id w:val="-176966895"/>
        <w:placeholder>
          <w:docPart w:val="2B74AE83D5B54C63A53D3D7F03D72685"/>
        </w:placeholder>
        <w:dataBinding w:prefixMappings="xmlns:ns0='http://purl.org/dc/elements/1.1/' xmlns:ns1='http://schemas.openxmlformats.org/package/2006/metadata/core-properties' " w:xpath="/ns1:coreProperties[1]/ns0:title[1]" w:storeItemID="{6C3C8BC8-F283-45AE-878A-BAB7291924A1}"/>
        <w:text/>
      </w:sdtPr>
      <w:sdtContent>
        <w:r>
          <w:t>Part III, Appendix B8</w:t>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240E9" w14:textId="362789D9" w:rsidR="00E61059" w:rsidRDefault="00E6105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3161D" w14:textId="3D4C6BBC" w:rsidR="00E61059" w:rsidRDefault="00E6105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7456A" w14:textId="61E52C9A" w:rsidR="00E61059" w:rsidRDefault="00906A11" w:rsidP="00E80E90">
    <w:pPr>
      <w:pStyle w:val="Zhlav"/>
      <w:ind w:left="0"/>
      <w:jc w:val="center"/>
    </w:pPr>
    <w:bookmarkStart w:id="37" w:name="_Hlk491951557"/>
    <w:bookmarkStart w:id="38" w:name="_Hlk491951558"/>
    <w:bookmarkStart w:id="39" w:name="_Hlk491951559"/>
    <w:r>
      <w:drawing>
        <wp:anchor distT="0" distB="0" distL="114300" distR="114300" simplePos="0" relativeHeight="251696128" behindDoc="0" locked="0" layoutInCell="1" allowOverlap="1" wp14:anchorId="2FED01EA" wp14:editId="064F074E">
          <wp:simplePos x="0" y="0"/>
          <wp:positionH relativeFrom="column">
            <wp:posOffset>-306070</wp:posOffset>
          </wp:positionH>
          <wp:positionV relativeFrom="paragraph">
            <wp:posOffset>125730</wp:posOffset>
          </wp:positionV>
          <wp:extent cx="748800" cy="262800"/>
          <wp:effectExtent l="0" t="0" r="0" b="4445"/>
          <wp:wrapNone/>
          <wp:docPr id="131264509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54EAD47" w14:textId="21524594" w:rsidR="00E61059" w:rsidRPr="00F23C29" w:rsidRDefault="00E61059" w:rsidP="00E80E90">
    <w:pPr>
      <w:pStyle w:val="Zhlav"/>
      <w:ind w:left="0"/>
      <w:jc w:val="center"/>
    </w:pPr>
    <w:r>
      <w:drawing>
        <wp:anchor distT="0" distB="0" distL="0" distR="0" simplePos="0" relativeHeight="251679744" behindDoc="0" locked="0" layoutInCell="1" allowOverlap="1" wp14:anchorId="49E9AF8E" wp14:editId="2500B16E">
          <wp:simplePos x="0" y="0"/>
          <wp:positionH relativeFrom="margin">
            <wp:posOffset>4686935</wp:posOffset>
          </wp:positionH>
          <wp:positionV relativeFrom="page">
            <wp:posOffset>714375</wp:posOffset>
          </wp:positionV>
          <wp:extent cx="3869690" cy="647700"/>
          <wp:effectExtent l="0" t="0" r="0" b="0"/>
          <wp:wrapNone/>
          <wp:docPr id="27"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940806211"/>
        <w:placeholder>
          <w:docPart w:val="A7F5089784A847CDB97A347D5C0DAD51"/>
        </w:placeholder>
        <w:dataBinding w:prefixMappings="xmlns:ns0='http://purl.org/dc/elements/1.1/' xmlns:ns1='http://schemas.openxmlformats.org/package/2006/metadata/core-properties' " w:xpath="/ns1:coreProperties[1]/ns0:title[1]" w:storeItemID="{6C3C8BC8-F283-45AE-878A-BAB7291924A1}"/>
        <w:text/>
      </w:sdtPr>
      <w:sdtContent>
        <w:r>
          <w:t>Part III, Appendix B8</w:t>
        </w:r>
      </w:sdtContent>
    </w:sdt>
    <w:r>
      <w:t xml:space="preserve"> </w:t>
    </w:r>
    <w:r>
      <w:br/>
    </w:r>
    <w:sdt>
      <w:sdtPr>
        <w:alias w:val="Subject"/>
        <w:tag w:val="{&quot;SkabelonDesign&quot;:{&quot;type&quot;:&quot;text&quot;,&quot;binding&quot;:&quot;Doc.Prop.Ram_Document_Title2&quot;,&quot;ignoreBlank&quot;:true}}"/>
        <w:id w:val="-1200168476"/>
        <w:dataBinding w:prefixMappings="xmlns:ns0='http://purl.org/dc/elements/1.1/' xmlns:ns1='http://schemas.openxmlformats.org/package/2006/metadata/core-properties' " w:xpath="/ns1:coreProperties[1]/ns0:subject[1]" w:storeItemID="{6C3C8BC8-F283-45AE-878A-BAB7291924A1}"/>
        <w:text/>
      </w:sdtPr>
      <w:sdtContent>
        <w:r>
          <w:t>Component numbering system (KKS)</w:t>
        </w:r>
      </w:sdtContent>
    </w:sdt>
  </w:p>
  <w:p w14:paraId="033D8023" w14:textId="6A194D0F" w:rsidR="00E61059" w:rsidRDefault="00E61059" w:rsidP="00E80E90">
    <w:pPr>
      <w:pStyle w:val="Zhlav"/>
    </w:pPr>
    <w:r>
      <w:t xml:space="preserve"> </w:t>
    </w:r>
    <w:r>
      <mc:AlternateContent>
        <mc:Choice Requires="wps">
          <w:drawing>
            <wp:anchor distT="0" distB="0" distL="0" distR="0" simplePos="0" relativeHeight="251659264" behindDoc="0" locked="0" layoutInCell="1" allowOverlap="1" wp14:anchorId="50F20CDF" wp14:editId="3D18591B">
              <wp:simplePos x="0" y="0"/>
              <wp:positionH relativeFrom="margin">
                <wp:align>right</wp:align>
              </wp:positionH>
              <wp:positionV relativeFrom="page">
                <wp:posOffset>3571875</wp:posOffset>
              </wp:positionV>
              <wp:extent cx="1422000" cy="5936400"/>
              <wp:effectExtent l="0" t="0" r="6985" b="7620"/>
              <wp:wrapSquare wrapText="bothSides"/>
              <wp:docPr id="2"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000" cy="593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E61059" w:rsidRPr="00012E65" w14:paraId="35990B43" w14:textId="77777777" w:rsidTr="00150678">
                            <w:tc>
                              <w:tcPr>
                                <w:tcW w:w="1928" w:type="dxa"/>
                                <w:shd w:val="clear" w:color="auto" w:fill="auto"/>
                              </w:tcPr>
                              <w:p w14:paraId="514ABC6A" w14:textId="77777777" w:rsidR="00E61059" w:rsidRPr="0021685E" w:rsidRDefault="00E61059" w:rsidP="00150678">
                                <w:pPr>
                                  <w:pStyle w:val="Template-Address"/>
                                  <w:rPr>
                                    <w:lang w:val="de-DE"/>
                                  </w:rPr>
                                </w:pPr>
                                <w:bookmarkStart w:id="40" w:name="OFF_Name"/>
                                <w:r w:rsidRPr="0021685E">
                                  <w:rPr>
                                    <w:lang w:val="de-DE"/>
                                  </w:rPr>
                                  <w:t>Ramboll</w:t>
                                </w:r>
                                <w:bookmarkEnd w:id="40"/>
                              </w:p>
                              <w:p w14:paraId="3B2B1E27" w14:textId="77777777" w:rsidR="00E61059" w:rsidRPr="0021685E" w:rsidRDefault="00E61059" w:rsidP="00150678">
                                <w:pPr>
                                  <w:pStyle w:val="Template-Address"/>
                                  <w:rPr>
                                    <w:lang w:val="de-DE"/>
                                  </w:rPr>
                                </w:pPr>
                                <w:bookmarkStart w:id="41" w:name="OFF_Address"/>
                                <w:r w:rsidRPr="0021685E">
                                  <w:rPr>
                                    <w:lang w:val="de-DE"/>
                                  </w:rPr>
                                  <w:t>Hannemanns Allé 53</w:t>
                                </w:r>
                                <w:r w:rsidRPr="0021685E">
                                  <w:rPr>
                                    <w:lang w:val="de-DE"/>
                                  </w:rPr>
                                  <w:br/>
                                  <w:t>DK-2300 Copenhagen S</w:t>
                                </w:r>
                                <w:r w:rsidRPr="0021685E">
                                  <w:rPr>
                                    <w:lang w:val="de-DE"/>
                                  </w:rPr>
                                  <w:br/>
                                  <w:t>Denmark</w:t>
                                </w:r>
                                <w:bookmarkEnd w:id="41"/>
                              </w:p>
                              <w:p w14:paraId="00308A60" w14:textId="77777777" w:rsidR="00E61059" w:rsidRPr="0021685E" w:rsidRDefault="00E61059" w:rsidP="00150678">
                                <w:pPr>
                                  <w:pStyle w:val="Template-Address"/>
                                  <w:rPr>
                                    <w:lang w:val="de-DE"/>
                                  </w:rPr>
                                </w:pPr>
                              </w:p>
                              <w:p w14:paraId="61392DEF" w14:textId="77777777" w:rsidR="00E61059" w:rsidRPr="0021685E" w:rsidRDefault="00E61059" w:rsidP="00150678">
                                <w:pPr>
                                  <w:pStyle w:val="Template-Address"/>
                                  <w:rPr>
                                    <w:lang w:val="de-DE"/>
                                  </w:rPr>
                                </w:pPr>
                                <w:bookmarkStart w:id="42" w:name="LAN_T"/>
                                <w:bookmarkStart w:id="43" w:name="OFF_Phone_HIF"/>
                                <w:r w:rsidRPr="0021685E">
                                  <w:rPr>
                                    <w:lang w:val="de-DE"/>
                                  </w:rPr>
                                  <w:t>T</w:t>
                                </w:r>
                                <w:bookmarkEnd w:id="42"/>
                                <w:r w:rsidRPr="0021685E">
                                  <w:rPr>
                                    <w:lang w:val="de-DE"/>
                                  </w:rPr>
                                  <w:t xml:space="preserve"> </w:t>
                                </w:r>
                                <w:bookmarkStart w:id="44" w:name="OFF_Phone"/>
                                <w:r w:rsidRPr="0021685E">
                                  <w:rPr>
                                    <w:lang w:val="de-DE"/>
                                  </w:rPr>
                                  <w:t>+45 5161 1000</w:t>
                                </w:r>
                                <w:bookmarkEnd w:id="44"/>
                              </w:p>
                              <w:p w14:paraId="69A41858" w14:textId="77777777" w:rsidR="00E61059" w:rsidRPr="0021685E" w:rsidRDefault="00E61059" w:rsidP="00150678">
                                <w:pPr>
                                  <w:pStyle w:val="Template-Address"/>
                                  <w:rPr>
                                    <w:lang w:val="de-DE"/>
                                  </w:rPr>
                                </w:pPr>
                                <w:bookmarkStart w:id="45" w:name="LAN_F"/>
                                <w:bookmarkStart w:id="46" w:name="OFF_Fax_HIF"/>
                                <w:bookmarkEnd w:id="43"/>
                                <w:r w:rsidRPr="0021685E">
                                  <w:rPr>
                                    <w:lang w:val="de-DE"/>
                                  </w:rPr>
                                  <w:t>F</w:t>
                                </w:r>
                                <w:bookmarkEnd w:id="45"/>
                                <w:r w:rsidRPr="0021685E">
                                  <w:rPr>
                                    <w:lang w:val="de-DE"/>
                                  </w:rPr>
                                  <w:t xml:space="preserve"> </w:t>
                                </w:r>
                                <w:bookmarkStart w:id="47" w:name="OFF_Fax"/>
                                <w:r w:rsidRPr="0021685E">
                                  <w:rPr>
                                    <w:lang w:val="de-DE"/>
                                  </w:rPr>
                                  <w:t>+45 5161 1001</w:t>
                                </w:r>
                                <w:bookmarkEnd w:id="47"/>
                              </w:p>
                              <w:p w14:paraId="5746CD1F" w14:textId="77777777" w:rsidR="00E61059" w:rsidRPr="0021685E" w:rsidRDefault="00E61059" w:rsidP="00150678">
                                <w:pPr>
                                  <w:pStyle w:val="Template-Address"/>
                                  <w:rPr>
                                    <w:lang w:val="de-DE"/>
                                  </w:rPr>
                                </w:pPr>
                                <w:bookmarkStart w:id="48" w:name="OFF_web"/>
                                <w:bookmarkStart w:id="49" w:name="OFF_web_HIF"/>
                                <w:bookmarkEnd w:id="46"/>
                                <w:r w:rsidRPr="0021685E">
                                  <w:rPr>
                                    <w:lang w:val="de-DE"/>
                                  </w:rPr>
                                  <w:t>www.ramboll.com/energy</w:t>
                                </w:r>
                                <w:bookmarkEnd w:id="48"/>
                              </w:p>
                              <w:bookmarkEnd w:id="49"/>
                              <w:p w14:paraId="52380058" w14:textId="77777777" w:rsidR="00E61059" w:rsidRPr="0021685E" w:rsidRDefault="00E61059" w:rsidP="00150678">
                                <w:pPr>
                                  <w:pStyle w:val="Template-Address"/>
                                  <w:rPr>
                                    <w:lang w:val="de-DE"/>
                                  </w:rPr>
                                </w:pPr>
                              </w:p>
                              <w:p w14:paraId="497200E4" w14:textId="77777777" w:rsidR="00E61059" w:rsidRPr="0021685E" w:rsidRDefault="00E61059" w:rsidP="00460F5D">
                                <w:pPr>
                                  <w:pStyle w:val="Template-Address"/>
                                  <w:rPr>
                                    <w:lang w:val="de-DE"/>
                                  </w:rPr>
                                </w:pPr>
                              </w:p>
                            </w:tc>
                          </w:tr>
                        </w:tbl>
                        <w:p w14:paraId="4B51DA69" w14:textId="77777777" w:rsidR="00E61059" w:rsidRPr="0021685E" w:rsidRDefault="00E61059" w:rsidP="00025683">
                          <w:pPr>
                            <w:pStyle w:val="Template-Address"/>
                            <w:rPr>
                              <w:lang w:val="de-DE"/>
                            </w:rPr>
                          </w:pPr>
                        </w:p>
                        <w:p w14:paraId="1E34DC84" w14:textId="77777777" w:rsidR="00E61059" w:rsidRPr="0021685E" w:rsidRDefault="00E61059"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20CDF" id="_x0000_t202" coordsize="21600,21600" o:spt="202" path="m,l,21600r21600,l21600,xe">
              <v:stroke joinstyle="miter"/>
              <v:path gradientshapeok="t" o:connecttype="rect"/>
            </v:shapetype>
            <v:shape id="Address" o:spid="_x0000_s1031" type="#_x0000_t202" style="position:absolute;left:0;text-align:left;margin-left:60.75pt;margin-top:281.25pt;width:111.95pt;height:467.4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" filled="f" stroked="f">
              <v:textbox inset="5mm,0,0,0">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E61059" w:rsidRPr="00012E65" w14:paraId="35990B43" w14:textId="77777777" w:rsidTr="00150678">
                      <w:tc>
                        <w:tcPr>
                          <w:tcW w:w="1928" w:type="dxa"/>
                          <w:shd w:val="clear" w:color="auto" w:fill="auto"/>
                        </w:tcPr>
                        <w:p w14:paraId="514ABC6A" w14:textId="77777777" w:rsidR="00E61059" w:rsidRPr="0021685E" w:rsidRDefault="00E61059" w:rsidP="00150678">
                          <w:pPr>
                            <w:pStyle w:val="Template-Address"/>
                            <w:rPr>
                              <w:lang w:val="de-DE"/>
                            </w:rPr>
                          </w:pPr>
                          <w:bookmarkStart w:id="50" w:name="OFF_Name"/>
                          <w:r w:rsidRPr="0021685E">
                            <w:rPr>
                              <w:lang w:val="de-DE"/>
                            </w:rPr>
                            <w:t>Ramboll</w:t>
                          </w:r>
                          <w:bookmarkEnd w:id="50"/>
                        </w:p>
                        <w:p w14:paraId="3B2B1E27" w14:textId="77777777" w:rsidR="00E61059" w:rsidRPr="0021685E" w:rsidRDefault="00E61059" w:rsidP="00150678">
                          <w:pPr>
                            <w:pStyle w:val="Template-Address"/>
                            <w:rPr>
                              <w:lang w:val="de-DE"/>
                            </w:rPr>
                          </w:pPr>
                          <w:bookmarkStart w:id="51" w:name="OFF_Address"/>
                          <w:r w:rsidRPr="0021685E">
                            <w:rPr>
                              <w:lang w:val="de-DE"/>
                            </w:rPr>
                            <w:t>Hannemanns Allé 53</w:t>
                          </w:r>
                          <w:r w:rsidRPr="0021685E">
                            <w:rPr>
                              <w:lang w:val="de-DE"/>
                            </w:rPr>
                            <w:br/>
                            <w:t>DK-2300 Copenhagen S</w:t>
                          </w:r>
                          <w:r w:rsidRPr="0021685E">
                            <w:rPr>
                              <w:lang w:val="de-DE"/>
                            </w:rPr>
                            <w:br/>
                            <w:t>Denmark</w:t>
                          </w:r>
                          <w:bookmarkEnd w:id="51"/>
                        </w:p>
                        <w:p w14:paraId="00308A60" w14:textId="77777777" w:rsidR="00E61059" w:rsidRPr="0021685E" w:rsidRDefault="00E61059" w:rsidP="00150678">
                          <w:pPr>
                            <w:pStyle w:val="Template-Address"/>
                            <w:rPr>
                              <w:lang w:val="de-DE"/>
                            </w:rPr>
                          </w:pPr>
                        </w:p>
                        <w:p w14:paraId="61392DEF" w14:textId="77777777" w:rsidR="00E61059" w:rsidRPr="0021685E" w:rsidRDefault="00E61059" w:rsidP="00150678">
                          <w:pPr>
                            <w:pStyle w:val="Template-Address"/>
                            <w:rPr>
                              <w:lang w:val="de-DE"/>
                            </w:rPr>
                          </w:pPr>
                          <w:bookmarkStart w:id="52" w:name="LAN_T"/>
                          <w:bookmarkStart w:id="53" w:name="OFF_Phone_HIF"/>
                          <w:r w:rsidRPr="0021685E">
                            <w:rPr>
                              <w:lang w:val="de-DE"/>
                            </w:rPr>
                            <w:t>T</w:t>
                          </w:r>
                          <w:bookmarkEnd w:id="52"/>
                          <w:r w:rsidRPr="0021685E">
                            <w:rPr>
                              <w:lang w:val="de-DE"/>
                            </w:rPr>
                            <w:t xml:space="preserve"> </w:t>
                          </w:r>
                          <w:bookmarkStart w:id="54" w:name="OFF_Phone"/>
                          <w:r w:rsidRPr="0021685E">
                            <w:rPr>
                              <w:lang w:val="de-DE"/>
                            </w:rPr>
                            <w:t>+45 5161 1000</w:t>
                          </w:r>
                          <w:bookmarkEnd w:id="54"/>
                        </w:p>
                        <w:p w14:paraId="69A41858" w14:textId="77777777" w:rsidR="00E61059" w:rsidRPr="0021685E" w:rsidRDefault="00E61059" w:rsidP="00150678">
                          <w:pPr>
                            <w:pStyle w:val="Template-Address"/>
                            <w:rPr>
                              <w:lang w:val="de-DE"/>
                            </w:rPr>
                          </w:pPr>
                          <w:bookmarkStart w:id="55" w:name="LAN_F"/>
                          <w:bookmarkStart w:id="56" w:name="OFF_Fax_HIF"/>
                          <w:bookmarkEnd w:id="53"/>
                          <w:r w:rsidRPr="0021685E">
                            <w:rPr>
                              <w:lang w:val="de-DE"/>
                            </w:rPr>
                            <w:t>F</w:t>
                          </w:r>
                          <w:bookmarkEnd w:id="55"/>
                          <w:r w:rsidRPr="0021685E">
                            <w:rPr>
                              <w:lang w:val="de-DE"/>
                            </w:rPr>
                            <w:t xml:space="preserve"> </w:t>
                          </w:r>
                          <w:bookmarkStart w:id="57" w:name="OFF_Fax"/>
                          <w:r w:rsidRPr="0021685E">
                            <w:rPr>
                              <w:lang w:val="de-DE"/>
                            </w:rPr>
                            <w:t>+45 5161 1001</w:t>
                          </w:r>
                          <w:bookmarkEnd w:id="57"/>
                        </w:p>
                        <w:p w14:paraId="5746CD1F" w14:textId="77777777" w:rsidR="00E61059" w:rsidRPr="0021685E" w:rsidRDefault="00E61059" w:rsidP="00150678">
                          <w:pPr>
                            <w:pStyle w:val="Template-Address"/>
                            <w:rPr>
                              <w:lang w:val="de-DE"/>
                            </w:rPr>
                          </w:pPr>
                          <w:bookmarkStart w:id="58" w:name="OFF_web"/>
                          <w:bookmarkStart w:id="59" w:name="OFF_web_HIF"/>
                          <w:bookmarkEnd w:id="56"/>
                          <w:r w:rsidRPr="0021685E">
                            <w:rPr>
                              <w:lang w:val="de-DE"/>
                            </w:rPr>
                            <w:t>www.ramboll.com/energy</w:t>
                          </w:r>
                          <w:bookmarkEnd w:id="58"/>
                        </w:p>
                        <w:bookmarkEnd w:id="59"/>
                        <w:p w14:paraId="52380058" w14:textId="77777777" w:rsidR="00E61059" w:rsidRPr="0021685E" w:rsidRDefault="00E61059" w:rsidP="00150678">
                          <w:pPr>
                            <w:pStyle w:val="Template-Address"/>
                            <w:rPr>
                              <w:lang w:val="de-DE"/>
                            </w:rPr>
                          </w:pPr>
                        </w:p>
                        <w:p w14:paraId="497200E4" w14:textId="77777777" w:rsidR="00E61059" w:rsidRPr="0021685E" w:rsidRDefault="00E61059" w:rsidP="00460F5D">
                          <w:pPr>
                            <w:pStyle w:val="Template-Address"/>
                            <w:rPr>
                              <w:lang w:val="de-DE"/>
                            </w:rPr>
                          </w:pPr>
                        </w:p>
                      </w:tc>
                    </w:tr>
                  </w:tbl>
                  <w:p w14:paraId="4B51DA69" w14:textId="77777777" w:rsidR="00E61059" w:rsidRPr="0021685E" w:rsidRDefault="00E61059" w:rsidP="00025683">
                    <w:pPr>
                      <w:pStyle w:val="Template-Address"/>
                      <w:rPr>
                        <w:lang w:val="de-DE"/>
                      </w:rPr>
                    </w:pPr>
                  </w:p>
                  <w:p w14:paraId="1E34DC84" w14:textId="77777777" w:rsidR="00E61059" w:rsidRPr="0021685E" w:rsidRDefault="00E61059" w:rsidP="00025683">
                    <w:pPr>
                      <w:pStyle w:val="Template-Address"/>
                      <w:rPr>
                        <w:lang w:val="de-DE"/>
                      </w:rPr>
                    </w:pPr>
                  </w:p>
                </w:txbxContent>
              </v:textbox>
              <w10:wrap type="square" anchorx="margin" anchory="page"/>
            </v:shape>
          </w:pict>
        </mc:Fallback>
      </mc:AlternateContent>
    </w:r>
    <w:bookmarkEnd w:id="37"/>
    <w:bookmarkEnd w:id="38"/>
    <w:bookmarkEnd w:id="39"/>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A0012" w14:textId="68D48DAF" w:rsidR="00E61059" w:rsidRDefault="00E61059">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B79C12" w14:textId="77777777" w:rsidR="00420E73" w:rsidRDefault="00420E73">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DB2527" w14:textId="7F2D0802" w:rsidR="00420E73" w:rsidRDefault="00420E73" w:rsidP="005342CB">
    <w:pPr>
      <w:pStyle w:val="Zhlav"/>
      <w:tabs>
        <w:tab w:val="left" w:pos="3462"/>
        <w:tab w:val="center" w:pos="4480"/>
      </w:tabs>
      <w:ind w:left="0"/>
    </w:pPr>
    <w:r>
      <w:tab/>
    </w:r>
    <w:r>
      <w:tab/>
    </w:r>
    <w:r>
      <w:tab/>
    </w:r>
    <w:r w:rsidR="00906A11">
      <w:drawing>
        <wp:anchor distT="0" distB="0" distL="114300" distR="114300" simplePos="0" relativeHeight="251698176" behindDoc="0" locked="0" layoutInCell="1" allowOverlap="1" wp14:anchorId="7D992A83" wp14:editId="512BB12C">
          <wp:simplePos x="0" y="0"/>
          <wp:positionH relativeFrom="column">
            <wp:posOffset>-306070</wp:posOffset>
          </wp:positionH>
          <wp:positionV relativeFrom="paragraph">
            <wp:posOffset>125730</wp:posOffset>
          </wp:positionV>
          <wp:extent cx="748800" cy="262800"/>
          <wp:effectExtent l="0" t="0" r="0" b="4445"/>
          <wp:wrapNone/>
          <wp:docPr id="51491062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4C2D04F6" w14:textId="4BFE3C48" w:rsidR="00420E73" w:rsidRPr="00F23C29" w:rsidRDefault="00420E73" w:rsidP="005342CB">
    <w:pPr>
      <w:pStyle w:val="Zhlav"/>
      <w:ind w:left="0"/>
      <w:jc w:val="center"/>
    </w:pPr>
    <w:r>
      <w:drawing>
        <wp:anchor distT="0" distB="0" distL="0" distR="0" simplePos="0" relativeHeight="251691008" behindDoc="0" locked="0" layoutInCell="1" allowOverlap="1" wp14:anchorId="61C78A07" wp14:editId="3F070A8E">
          <wp:simplePos x="0" y="0"/>
          <wp:positionH relativeFrom="margin">
            <wp:posOffset>4686935</wp:posOffset>
          </wp:positionH>
          <wp:positionV relativeFrom="page">
            <wp:posOffset>714375</wp:posOffset>
          </wp:positionV>
          <wp:extent cx="3869690" cy="647700"/>
          <wp:effectExtent l="0" t="0" r="0" b="0"/>
          <wp:wrapNone/>
          <wp:docPr id="13"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835003139"/>
        <w:placeholder>
          <w:docPart w:val="3B99B3189C584FA59D129EFF25193D9A"/>
        </w:placeholder>
        <w:dataBinding w:prefixMappings="xmlns:ns0='http://purl.org/dc/elements/1.1/' xmlns:ns1='http://schemas.openxmlformats.org/package/2006/metadata/core-properties' " w:xpath="/ns1:coreProperties[1]/ns0:title[1]" w:storeItemID="{6C3C8BC8-F283-45AE-878A-BAB7291924A1}"/>
        <w:text/>
      </w:sdtPr>
      <w:sdtContent>
        <w:r>
          <w:t>Part III, Appendix B8</w:t>
        </w:r>
      </w:sdtContent>
    </w:sdt>
    <w:r>
      <w:t xml:space="preserve"> </w:t>
    </w:r>
    <w:r>
      <w:br/>
    </w:r>
    <w:sdt>
      <w:sdtPr>
        <w:alias w:val="Subject"/>
        <w:tag w:val="{&quot;SkabelonDesign&quot;:{&quot;type&quot;:&quot;text&quot;,&quot;binding&quot;:&quot;Doc.Prop.Ram_Document_Title2&quot;,&quot;ignoreBlank&quot;:true}}"/>
        <w:id w:val="1395774274"/>
        <w:dataBinding w:prefixMappings="xmlns:ns0='http://purl.org/dc/elements/1.1/' xmlns:ns1='http://schemas.openxmlformats.org/package/2006/metadata/core-properties' " w:xpath="/ns1:coreProperties[1]/ns0:subject[1]" w:storeItemID="{6C3C8BC8-F283-45AE-878A-BAB7291924A1}"/>
        <w:text/>
      </w:sdtPr>
      <w:sdtContent>
        <w:r>
          <w:t>Component numbering system (KKS)</w:t>
        </w:r>
      </w:sdtContent>
    </w:sdt>
  </w:p>
  <w:p w14:paraId="76242941" w14:textId="77777777" w:rsidR="00420E73" w:rsidRDefault="00420E73" w:rsidP="005342CB">
    <w:pPr>
      <w:pStyle w:val="Zhlav"/>
      <w:tabs>
        <w:tab w:val="left" w:pos="3345"/>
      </w:tabs>
    </w:pPr>
  </w:p>
  <w:p w14:paraId="644FA549" w14:textId="77777777" w:rsidR="00420E73" w:rsidRDefault="00420E73" w:rsidP="0012534C">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3C5204" w14:textId="77777777" w:rsidR="00420E73" w:rsidRDefault="00420E73">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C8C0C4" w14:textId="25E012D0" w:rsidR="00E61059" w:rsidRDefault="00E61059">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6FD3E" w14:textId="67AA5C0F" w:rsidR="00420E73" w:rsidRDefault="00420E73" w:rsidP="00420E73">
    <w:pPr>
      <w:pStyle w:val="Zhlav"/>
      <w:tabs>
        <w:tab w:val="left" w:pos="3462"/>
        <w:tab w:val="center" w:pos="4480"/>
      </w:tabs>
      <w:ind w:left="0"/>
    </w:pPr>
    <w:r>
      <w:tab/>
    </w:r>
    <w:r>
      <w:tab/>
    </w:r>
    <w:r w:rsidR="00906A11">
      <w:drawing>
        <wp:anchor distT="0" distB="0" distL="114300" distR="114300" simplePos="0" relativeHeight="251700224" behindDoc="0" locked="0" layoutInCell="1" allowOverlap="1" wp14:anchorId="0D9A8ECF" wp14:editId="3C7C0C0A">
          <wp:simplePos x="0" y="0"/>
          <wp:positionH relativeFrom="column">
            <wp:posOffset>-306070</wp:posOffset>
          </wp:positionH>
          <wp:positionV relativeFrom="paragraph">
            <wp:posOffset>125730</wp:posOffset>
          </wp:positionV>
          <wp:extent cx="748800" cy="262800"/>
          <wp:effectExtent l="0" t="0" r="0" b="4445"/>
          <wp:wrapNone/>
          <wp:docPr id="35084119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479DF59C" w14:textId="6BE8F4B2" w:rsidR="00420E73" w:rsidRPr="00F23C29" w:rsidRDefault="00420E73" w:rsidP="00420E73">
    <w:pPr>
      <w:pStyle w:val="Zhlav"/>
      <w:ind w:left="0"/>
      <w:jc w:val="center"/>
    </w:pPr>
    <w:r>
      <w:drawing>
        <wp:anchor distT="0" distB="0" distL="0" distR="0" simplePos="0" relativeHeight="251685888" behindDoc="0" locked="0" layoutInCell="1" allowOverlap="1" wp14:anchorId="0CB2F2BB" wp14:editId="4816A6A2">
          <wp:simplePos x="0" y="0"/>
          <wp:positionH relativeFrom="margin">
            <wp:posOffset>4686935</wp:posOffset>
          </wp:positionH>
          <wp:positionV relativeFrom="page">
            <wp:posOffset>714375</wp:posOffset>
          </wp:positionV>
          <wp:extent cx="3869690" cy="647700"/>
          <wp:effectExtent l="0" t="0" r="0" b="0"/>
          <wp:wrapNone/>
          <wp:docPr id="9"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590435677"/>
        <w:placeholder>
          <w:docPart w:val="7B7452F03B104A34891CA6CE77827814"/>
        </w:placeholder>
        <w:dataBinding w:prefixMappings="xmlns:ns0='http://purl.org/dc/elements/1.1/' xmlns:ns1='http://schemas.openxmlformats.org/package/2006/metadata/core-properties' " w:xpath="/ns1:coreProperties[1]/ns0:title[1]" w:storeItemID="{6C3C8BC8-F283-45AE-878A-BAB7291924A1}"/>
        <w:text/>
      </w:sdtPr>
      <w:sdtContent>
        <w:r>
          <w:t>Part III, Appendix B8</w:t>
        </w:r>
      </w:sdtContent>
    </w:sdt>
    <w:r>
      <w:t xml:space="preserve"> </w:t>
    </w:r>
    <w:r>
      <w:br/>
    </w:r>
    <w:sdt>
      <w:sdtPr>
        <w:alias w:val="Subject"/>
        <w:tag w:val="{&quot;SkabelonDesign&quot;:{&quot;type&quot;:&quot;text&quot;,&quot;binding&quot;:&quot;Doc.Prop.Ram_Document_Title2&quot;,&quot;ignoreBlank&quot;:true}}"/>
        <w:id w:val="486589526"/>
        <w:dataBinding w:prefixMappings="xmlns:ns0='http://purl.org/dc/elements/1.1/' xmlns:ns1='http://schemas.openxmlformats.org/package/2006/metadata/core-properties' " w:xpath="/ns1:coreProperties[1]/ns0:subject[1]" w:storeItemID="{6C3C8BC8-F283-45AE-878A-BAB7291924A1}"/>
        <w:text/>
      </w:sdtPr>
      <w:sdtContent>
        <w:r>
          <w:t>Component numbering system (KKS)</w:t>
        </w:r>
      </w:sdtContent>
    </w:sdt>
  </w:p>
  <w:p w14:paraId="11E44375" w14:textId="77777777" w:rsidR="00420E73" w:rsidRDefault="00420E73" w:rsidP="00420E73">
    <w:pPr>
      <w:pStyle w:val="Zhlav"/>
    </w:pPr>
  </w:p>
  <w:p w14:paraId="4651C8C3" w14:textId="203E8C42" w:rsidR="00E61059" w:rsidRDefault="00E6105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9" w15:restartNumberingAfterBreak="0">
    <w:nsid w:val="00AE4B26"/>
    <w:multiLevelType w:val="hybridMultilevel"/>
    <w:tmpl w:val="63401526"/>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107878C1"/>
    <w:multiLevelType w:val="hybridMultilevel"/>
    <w:tmpl w:val="D22A1DA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13DC060C"/>
    <w:multiLevelType w:val="hybridMultilevel"/>
    <w:tmpl w:val="4C9C836A"/>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3F41C92"/>
    <w:multiLevelType w:val="multilevel"/>
    <w:tmpl w:val="684E097E"/>
    <w:lvl w:ilvl="0">
      <w:start w:val="1"/>
      <w:numFmt w:val="decimal"/>
      <w:pStyle w:val="Nadpis1"/>
      <w:lvlText w:val="%1."/>
      <w:lvlJc w:val="right"/>
      <w:pPr>
        <w:ind w:left="0" w:hanging="284"/>
      </w:pPr>
      <w:rPr>
        <w:rFonts w:hint="default"/>
      </w:rPr>
    </w:lvl>
    <w:lvl w:ilvl="1">
      <w:start w:val="1"/>
      <w:numFmt w:val="decimal"/>
      <w:pStyle w:val="Nadpis2"/>
      <w:lvlText w:val="%1.%2"/>
      <w:lvlJc w:val="right"/>
      <w:pPr>
        <w:ind w:left="0" w:hanging="284"/>
      </w:pPr>
      <w:rPr>
        <w:rFonts w:hint="default"/>
      </w:rPr>
    </w:lvl>
    <w:lvl w:ilvl="2">
      <w:start w:val="1"/>
      <w:numFmt w:val="decimal"/>
      <w:pStyle w:val="Nadpis3"/>
      <w:lvlText w:val="%1.%2.%3"/>
      <w:lvlJc w:val="right"/>
      <w:pPr>
        <w:ind w:left="0" w:hanging="284"/>
      </w:pPr>
      <w:rPr>
        <w:rFonts w:hint="default"/>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3" w15:restartNumberingAfterBreak="0">
    <w:nsid w:val="32813544"/>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C3F6F84"/>
    <w:multiLevelType w:val="hybridMultilevel"/>
    <w:tmpl w:val="F198EA3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4EE60E5D"/>
    <w:multiLevelType w:val="singleLevel"/>
    <w:tmpl w:val="FEE2ED36"/>
    <w:lvl w:ilvl="0">
      <w:start w:val="1"/>
      <w:numFmt w:val="lowerLetter"/>
      <w:lvlText w:val="%1)"/>
      <w:lvlJc w:val="left"/>
      <w:pPr>
        <w:tabs>
          <w:tab w:val="num" w:pos="360"/>
        </w:tabs>
        <w:ind w:left="360" w:hanging="360"/>
      </w:pPr>
    </w:lvl>
  </w:abstractNum>
  <w:abstractNum w:abstractNumId="16" w15:restartNumberingAfterBreak="0">
    <w:nsid w:val="5018698F"/>
    <w:multiLevelType w:val="hybridMultilevel"/>
    <w:tmpl w:val="B43E55B4"/>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50B74907"/>
    <w:multiLevelType w:val="multilevel"/>
    <w:tmpl w:val="23B651B0"/>
    <w:lvl w:ilvl="0">
      <w:start w:val="1"/>
      <w:numFmt w:val="decimal"/>
      <w:pStyle w:val="RamNumber1"/>
      <w:lvlText w:val="%1."/>
      <w:lvlJc w:val="left"/>
      <w:pPr>
        <w:tabs>
          <w:tab w:val="num" w:pos="425"/>
        </w:tabs>
        <w:ind w:left="425" w:hanging="425"/>
      </w:pPr>
      <w:rPr>
        <w:rFonts w:hint="default"/>
      </w:rPr>
    </w:lvl>
    <w:lvl w:ilvl="1">
      <w:start w:val="1"/>
      <w:numFmt w:val="decimal"/>
      <w:pStyle w:val="RamNumber2"/>
      <w:lvlText w:val="%1.%2."/>
      <w:lvlJc w:val="left"/>
      <w:pPr>
        <w:tabs>
          <w:tab w:val="num" w:pos="850"/>
        </w:tabs>
        <w:ind w:left="850" w:hanging="425"/>
      </w:pPr>
      <w:rPr>
        <w:rFonts w:hint="default"/>
        <w:sz w:val="16"/>
        <w:szCs w:val="16"/>
      </w:rPr>
    </w:lvl>
    <w:lvl w:ilvl="2">
      <w:start w:val="1"/>
      <w:numFmt w:val="decimal"/>
      <w:pStyle w:val="RamNumber3"/>
      <w:lvlText w:val="%1.%2.%3"/>
      <w:lvlJc w:val="left"/>
      <w:pPr>
        <w:tabs>
          <w:tab w:val="num" w:pos="1276"/>
        </w:tabs>
        <w:ind w:left="1276" w:hanging="426"/>
      </w:pPr>
      <w:rPr>
        <w:rFonts w:hint="default"/>
        <w:sz w:val="14"/>
        <w:szCs w:val="14"/>
      </w:rPr>
    </w:lvl>
    <w:lvl w:ilvl="3">
      <w:start w:val="1"/>
      <w:numFmt w:val="decimal"/>
      <w:pStyle w:val="RamNumber4"/>
      <w:lvlText w:val="%1.%2.%3.%4"/>
      <w:lvlJc w:val="left"/>
      <w:pPr>
        <w:tabs>
          <w:tab w:val="num" w:pos="1701"/>
        </w:tabs>
        <w:ind w:left="1701" w:hanging="425"/>
      </w:pPr>
      <w:rPr>
        <w:rFonts w:hint="default"/>
      </w:rPr>
    </w:lvl>
    <w:lvl w:ilvl="4">
      <w:start w:val="1"/>
      <w:numFmt w:val="decimal"/>
      <w:pStyle w:val="RamNumber5"/>
      <w:lvlText w:val="%1.%2.%3.%4.%5"/>
      <w:lvlJc w:val="left"/>
      <w:pPr>
        <w:tabs>
          <w:tab w:val="num" w:pos="2126"/>
        </w:tabs>
        <w:ind w:left="2126" w:hanging="425"/>
      </w:pPr>
      <w:rPr>
        <w:rFonts w:hint="default"/>
      </w:rPr>
    </w:lvl>
    <w:lvl w:ilvl="5">
      <w:start w:val="1"/>
      <w:numFmt w:val="decimal"/>
      <w:pStyle w:val="RamNumber6"/>
      <w:lvlText w:val="%1.%2.%3.%4.%5.%6"/>
      <w:lvlJc w:val="left"/>
      <w:pPr>
        <w:tabs>
          <w:tab w:val="num" w:pos="2551"/>
        </w:tabs>
        <w:ind w:left="2551" w:hanging="425"/>
      </w:pPr>
      <w:rPr>
        <w:rFonts w:hint="default"/>
      </w:rPr>
    </w:lvl>
    <w:lvl w:ilvl="6">
      <w:start w:val="1"/>
      <w:numFmt w:val="decimal"/>
      <w:pStyle w:val="RamNumber7"/>
      <w:lvlText w:val="%1.%2.%3.%4.%5.%6.%7"/>
      <w:lvlJc w:val="left"/>
      <w:pPr>
        <w:tabs>
          <w:tab w:val="num" w:pos="2976"/>
        </w:tabs>
        <w:ind w:left="2976" w:hanging="425"/>
      </w:pPr>
      <w:rPr>
        <w:rFonts w:hint="default"/>
      </w:rPr>
    </w:lvl>
    <w:lvl w:ilvl="7">
      <w:start w:val="1"/>
      <w:numFmt w:val="decimal"/>
      <w:pStyle w:val="RamNumber8"/>
      <w:lvlText w:val="%1.%2.%3.%4.%5.%6.%7.%8"/>
      <w:lvlJc w:val="left"/>
      <w:pPr>
        <w:tabs>
          <w:tab w:val="num" w:pos="3402"/>
        </w:tabs>
        <w:ind w:left="3402" w:hanging="426"/>
      </w:pPr>
      <w:rPr>
        <w:rFonts w:hint="default"/>
      </w:rPr>
    </w:lvl>
    <w:lvl w:ilvl="8">
      <w:start w:val="1"/>
      <w:numFmt w:val="decimal"/>
      <w:pStyle w:val="RamNumber9"/>
      <w:lvlText w:val="%1.%2.%3.%4.%5.%6.%7.%8.%9"/>
      <w:lvlJc w:val="left"/>
      <w:pPr>
        <w:tabs>
          <w:tab w:val="num" w:pos="3827"/>
        </w:tabs>
        <w:ind w:left="3827" w:hanging="425"/>
      </w:pPr>
      <w:rPr>
        <w:rFonts w:hint="default"/>
      </w:rPr>
    </w:lvl>
  </w:abstractNum>
  <w:abstractNum w:abstractNumId="18" w15:restartNumberingAfterBreak="0">
    <w:nsid w:val="5B116599"/>
    <w:multiLevelType w:val="hybridMultilevel"/>
    <w:tmpl w:val="B332270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5D08347D"/>
    <w:multiLevelType w:val="singleLevel"/>
    <w:tmpl w:val="AFAA7DAE"/>
    <w:lvl w:ilvl="0">
      <w:start w:val="6"/>
      <w:numFmt w:val="upperLetter"/>
      <w:lvlText w:val="%1."/>
      <w:lvlJc w:val="left"/>
      <w:pPr>
        <w:tabs>
          <w:tab w:val="num" w:pos="372"/>
        </w:tabs>
        <w:ind w:left="372" w:hanging="372"/>
      </w:pPr>
      <w:rPr>
        <w:rFonts w:hint="default"/>
      </w:rPr>
    </w:lvl>
  </w:abstractNum>
  <w:abstractNum w:abstractNumId="20"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21" w15:restartNumberingAfterBreak="0">
    <w:nsid w:val="65DB5ED8"/>
    <w:multiLevelType w:val="singleLevel"/>
    <w:tmpl w:val="0C09000F"/>
    <w:lvl w:ilvl="0">
      <w:start w:val="1"/>
      <w:numFmt w:val="decimal"/>
      <w:lvlText w:val="%1."/>
      <w:lvlJc w:val="left"/>
      <w:pPr>
        <w:tabs>
          <w:tab w:val="num" w:pos="360"/>
        </w:tabs>
        <w:ind w:left="360" w:hanging="360"/>
      </w:pPr>
    </w:lvl>
  </w:abstractNum>
  <w:abstractNum w:abstractNumId="22" w15:restartNumberingAfterBreak="0">
    <w:nsid w:val="67B43FE5"/>
    <w:multiLevelType w:val="hybridMultilevel"/>
    <w:tmpl w:val="F9388DF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72266BED"/>
    <w:multiLevelType w:val="hybridMultilevel"/>
    <w:tmpl w:val="43D8425A"/>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15:restartNumberingAfterBreak="0">
    <w:nsid w:val="747E577E"/>
    <w:multiLevelType w:val="multilevel"/>
    <w:tmpl w:val="482AFF38"/>
    <w:name w:val="Not Used 6"/>
    <w:lvl w:ilvl="0">
      <w:start w:val="1"/>
      <w:numFmt w:val="bullet"/>
      <w:pStyle w:val="RamBullet1"/>
      <w:lvlText w:val=""/>
      <w:lvlJc w:val="left"/>
      <w:pPr>
        <w:tabs>
          <w:tab w:val="num" w:pos="425"/>
        </w:tabs>
        <w:ind w:left="425" w:hanging="425"/>
      </w:pPr>
      <w:rPr>
        <w:rFonts w:ascii="Symbol" w:hAnsi="Symbol" w:hint="default"/>
        <w:lang w:val="en-US"/>
      </w:rPr>
    </w:lvl>
    <w:lvl w:ilvl="1">
      <w:start w:val="1"/>
      <w:numFmt w:val="bullet"/>
      <w:pStyle w:val="RamBullet2"/>
      <w:lvlText w:val=""/>
      <w:lvlJc w:val="left"/>
      <w:pPr>
        <w:tabs>
          <w:tab w:val="num" w:pos="850"/>
        </w:tabs>
        <w:ind w:left="850" w:hanging="425"/>
      </w:pPr>
      <w:rPr>
        <w:rFonts w:ascii="Symbol" w:hAnsi="Symbol" w:hint="default"/>
      </w:rPr>
    </w:lvl>
    <w:lvl w:ilvl="2">
      <w:start w:val="1"/>
      <w:numFmt w:val="bullet"/>
      <w:pStyle w:val="RamBullet3"/>
      <w:lvlText w:val=""/>
      <w:lvlJc w:val="left"/>
      <w:pPr>
        <w:tabs>
          <w:tab w:val="num" w:pos="1276"/>
        </w:tabs>
        <w:ind w:left="1276" w:hanging="426"/>
      </w:pPr>
      <w:rPr>
        <w:rFonts w:ascii="Symbol" w:hAnsi="Symbol" w:hint="default"/>
      </w:rPr>
    </w:lvl>
    <w:lvl w:ilvl="3">
      <w:start w:val="1"/>
      <w:numFmt w:val="bullet"/>
      <w:pStyle w:val="RamBullet4"/>
      <w:lvlText w:val=""/>
      <w:lvlJc w:val="left"/>
      <w:pPr>
        <w:tabs>
          <w:tab w:val="num" w:pos="1701"/>
        </w:tabs>
        <w:ind w:left="1701" w:hanging="425"/>
      </w:pPr>
      <w:rPr>
        <w:rFonts w:ascii="Symbol" w:hAnsi="Symbol" w:hint="default"/>
      </w:rPr>
    </w:lvl>
    <w:lvl w:ilvl="4">
      <w:start w:val="1"/>
      <w:numFmt w:val="bullet"/>
      <w:pStyle w:val="RamBullet5"/>
      <w:lvlText w:val=""/>
      <w:lvlJc w:val="left"/>
      <w:pPr>
        <w:tabs>
          <w:tab w:val="num" w:pos="2126"/>
        </w:tabs>
        <w:ind w:left="2126" w:hanging="425"/>
      </w:pPr>
      <w:rPr>
        <w:rFonts w:ascii="Symbol" w:hAnsi="Symbol" w:hint="default"/>
      </w:rPr>
    </w:lvl>
    <w:lvl w:ilvl="5">
      <w:start w:val="1"/>
      <w:numFmt w:val="bullet"/>
      <w:pStyle w:val="RamBullet6"/>
      <w:lvlText w:val=""/>
      <w:lvlJc w:val="left"/>
      <w:pPr>
        <w:tabs>
          <w:tab w:val="num" w:pos="2551"/>
        </w:tabs>
        <w:ind w:left="2551" w:hanging="425"/>
      </w:pPr>
      <w:rPr>
        <w:rFonts w:ascii="Symbol" w:hAnsi="Symbol" w:hint="default"/>
      </w:rPr>
    </w:lvl>
    <w:lvl w:ilvl="6">
      <w:start w:val="1"/>
      <w:numFmt w:val="bullet"/>
      <w:pStyle w:val="RamBullet7"/>
      <w:lvlText w:val=""/>
      <w:lvlJc w:val="left"/>
      <w:pPr>
        <w:tabs>
          <w:tab w:val="num" w:pos="2976"/>
        </w:tabs>
        <w:ind w:left="2976" w:hanging="425"/>
      </w:pPr>
      <w:rPr>
        <w:rFonts w:ascii="Symbol" w:hAnsi="Symbol" w:hint="default"/>
      </w:rPr>
    </w:lvl>
    <w:lvl w:ilvl="7">
      <w:start w:val="1"/>
      <w:numFmt w:val="bullet"/>
      <w:pStyle w:val="RamBullet8"/>
      <w:lvlText w:val=""/>
      <w:lvlJc w:val="left"/>
      <w:pPr>
        <w:tabs>
          <w:tab w:val="num" w:pos="3402"/>
        </w:tabs>
        <w:ind w:left="3402" w:hanging="426"/>
      </w:pPr>
      <w:rPr>
        <w:rFonts w:ascii="Symbol" w:hAnsi="Symbol" w:hint="default"/>
      </w:rPr>
    </w:lvl>
    <w:lvl w:ilvl="8">
      <w:start w:val="1"/>
      <w:numFmt w:val="bullet"/>
      <w:pStyle w:val="RamBullet9"/>
      <w:lvlText w:val=""/>
      <w:lvlJc w:val="left"/>
      <w:pPr>
        <w:tabs>
          <w:tab w:val="num" w:pos="3827"/>
        </w:tabs>
        <w:ind w:left="3827" w:hanging="425"/>
      </w:pPr>
      <w:rPr>
        <w:rFonts w:ascii="Symbol" w:hAnsi="Symbol" w:hint="default"/>
      </w:rPr>
    </w:lvl>
  </w:abstractNum>
  <w:abstractNum w:abstractNumId="25"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26"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1827167513">
    <w:abstractNumId w:val="26"/>
  </w:num>
  <w:num w:numId="2" w16cid:durableId="926231481">
    <w:abstractNumId w:val="7"/>
  </w:num>
  <w:num w:numId="3" w16cid:durableId="1993605314">
    <w:abstractNumId w:val="6"/>
  </w:num>
  <w:num w:numId="4" w16cid:durableId="2016153913">
    <w:abstractNumId w:val="5"/>
  </w:num>
  <w:num w:numId="5" w16cid:durableId="330254787">
    <w:abstractNumId w:val="4"/>
  </w:num>
  <w:num w:numId="6" w16cid:durableId="1302270511">
    <w:abstractNumId w:val="25"/>
  </w:num>
  <w:num w:numId="7" w16cid:durableId="1902446469">
    <w:abstractNumId w:val="3"/>
  </w:num>
  <w:num w:numId="8" w16cid:durableId="2002082400">
    <w:abstractNumId w:val="2"/>
  </w:num>
  <w:num w:numId="9" w16cid:durableId="1856651061">
    <w:abstractNumId w:val="1"/>
  </w:num>
  <w:num w:numId="10" w16cid:durableId="195893456">
    <w:abstractNumId w:val="0"/>
  </w:num>
  <w:num w:numId="11" w16cid:durableId="1098134074">
    <w:abstractNumId w:val="8"/>
  </w:num>
  <w:num w:numId="12" w16cid:durableId="555437751">
    <w:abstractNumId w:val="25"/>
    <w:lvlOverride w:ilvl="0">
      <w:lvl w:ilvl="0">
        <w:start w:val="1"/>
        <w:numFmt w:val="decimal"/>
        <w:pStyle w:val="slovanseznam"/>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16cid:durableId="919100789">
    <w:abstractNumId w:val="12"/>
  </w:num>
  <w:num w:numId="14" w16cid:durableId="1339624959">
    <w:abstractNumId w:val="20"/>
  </w:num>
  <w:num w:numId="15" w16cid:durableId="251284451">
    <w:abstractNumId w:val="12"/>
  </w:num>
  <w:num w:numId="16" w16cid:durableId="1520124021">
    <w:abstractNumId w:val="12"/>
  </w:num>
  <w:num w:numId="17" w16cid:durableId="454056407">
    <w:abstractNumId w:val="12"/>
  </w:num>
  <w:num w:numId="18" w16cid:durableId="336268953">
    <w:abstractNumId w:val="12"/>
  </w:num>
  <w:num w:numId="19" w16cid:durableId="1040861008">
    <w:abstractNumId w:val="12"/>
  </w:num>
  <w:num w:numId="20" w16cid:durableId="2125079485">
    <w:abstractNumId w:val="13"/>
  </w:num>
  <w:num w:numId="21" w16cid:durableId="166287976">
    <w:abstractNumId w:val="24"/>
  </w:num>
  <w:num w:numId="22" w16cid:durableId="1628244262">
    <w:abstractNumId w:val="17"/>
  </w:num>
  <w:num w:numId="23" w16cid:durableId="1514371145">
    <w:abstractNumId w:val="11"/>
  </w:num>
  <w:num w:numId="24" w16cid:durableId="1716808781">
    <w:abstractNumId w:val="19"/>
  </w:num>
  <w:num w:numId="25" w16cid:durableId="97216633">
    <w:abstractNumId w:val="21"/>
  </w:num>
  <w:num w:numId="26" w16cid:durableId="80219099">
    <w:abstractNumId w:val="15"/>
  </w:num>
  <w:num w:numId="27" w16cid:durableId="1832406315">
    <w:abstractNumId w:val="14"/>
  </w:num>
  <w:num w:numId="28" w16cid:durableId="1473059406">
    <w:abstractNumId w:val="18"/>
  </w:num>
  <w:num w:numId="29" w16cid:durableId="990476883">
    <w:abstractNumId w:val="16"/>
  </w:num>
  <w:num w:numId="30" w16cid:durableId="167643791">
    <w:abstractNumId w:val="22"/>
  </w:num>
  <w:num w:numId="31" w16cid:durableId="171526970">
    <w:abstractNumId w:val="23"/>
  </w:num>
  <w:num w:numId="32" w16cid:durableId="559370628">
    <w:abstractNumId w:val="9"/>
  </w:num>
  <w:num w:numId="33" w16cid:durableId="967511954">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avel Slezák">
    <w15:presenceInfo w15:providerId="Windows Live" w15:userId="5f01543450e529a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94"/>
    <w:rsid w:val="00001206"/>
    <w:rsid w:val="00001509"/>
    <w:rsid w:val="00004865"/>
    <w:rsid w:val="00006137"/>
    <w:rsid w:val="000063B6"/>
    <w:rsid w:val="000101EC"/>
    <w:rsid w:val="00012E65"/>
    <w:rsid w:val="00013EEA"/>
    <w:rsid w:val="00014FD3"/>
    <w:rsid w:val="000162D0"/>
    <w:rsid w:val="00025414"/>
    <w:rsid w:val="00025683"/>
    <w:rsid w:val="000275D6"/>
    <w:rsid w:val="000305CC"/>
    <w:rsid w:val="00031C1D"/>
    <w:rsid w:val="0003239D"/>
    <w:rsid w:val="00035B26"/>
    <w:rsid w:val="00035F25"/>
    <w:rsid w:val="0003686F"/>
    <w:rsid w:val="00042B24"/>
    <w:rsid w:val="00042FFF"/>
    <w:rsid w:val="00043E69"/>
    <w:rsid w:val="00050588"/>
    <w:rsid w:val="00051C73"/>
    <w:rsid w:val="00056D42"/>
    <w:rsid w:val="000612DD"/>
    <w:rsid w:val="00065072"/>
    <w:rsid w:val="00065C3C"/>
    <w:rsid w:val="00066591"/>
    <w:rsid w:val="000665FB"/>
    <w:rsid w:val="00070A52"/>
    <w:rsid w:val="000732FA"/>
    <w:rsid w:val="00073951"/>
    <w:rsid w:val="00076D04"/>
    <w:rsid w:val="00086D6D"/>
    <w:rsid w:val="000900F3"/>
    <w:rsid w:val="000903FF"/>
    <w:rsid w:val="00090843"/>
    <w:rsid w:val="0009128C"/>
    <w:rsid w:val="00091CF6"/>
    <w:rsid w:val="00094ABD"/>
    <w:rsid w:val="000A32DD"/>
    <w:rsid w:val="000C05A4"/>
    <w:rsid w:val="000C0766"/>
    <w:rsid w:val="000D0AD1"/>
    <w:rsid w:val="000D5465"/>
    <w:rsid w:val="000F17EF"/>
    <w:rsid w:val="000F1B17"/>
    <w:rsid w:val="000F22CD"/>
    <w:rsid w:val="000F37D2"/>
    <w:rsid w:val="000F4E10"/>
    <w:rsid w:val="000F6A42"/>
    <w:rsid w:val="000F7A8D"/>
    <w:rsid w:val="00100304"/>
    <w:rsid w:val="00103E3F"/>
    <w:rsid w:val="00105B1D"/>
    <w:rsid w:val="0011127C"/>
    <w:rsid w:val="00117FBE"/>
    <w:rsid w:val="0012534C"/>
    <w:rsid w:val="0013244F"/>
    <w:rsid w:val="00134937"/>
    <w:rsid w:val="00134F89"/>
    <w:rsid w:val="00140902"/>
    <w:rsid w:val="00145130"/>
    <w:rsid w:val="00150678"/>
    <w:rsid w:val="0015620D"/>
    <w:rsid w:val="00161FD6"/>
    <w:rsid w:val="00166086"/>
    <w:rsid w:val="001752F5"/>
    <w:rsid w:val="00175A1A"/>
    <w:rsid w:val="00175DAB"/>
    <w:rsid w:val="00182651"/>
    <w:rsid w:val="00184738"/>
    <w:rsid w:val="001A2D5F"/>
    <w:rsid w:val="001A46BA"/>
    <w:rsid w:val="001B323E"/>
    <w:rsid w:val="001B3332"/>
    <w:rsid w:val="001B622B"/>
    <w:rsid w:val="001C2147"/>
    <w:rsid w:val="001D161A"/>
    <w:rsid w:val="001E01D4"/>
    <w:rsid w:val="001E1890"/>
    <w:rsid w:val="001E2D9D"/>
    <w:rsid w:val="001E5404"/>
    <w:rsid w:val="001F7024"/>
    <w:rsid w:val="00203B09"/>
    <w:rsid w:val="00204C55"/>
    <w:rsid w:val="002127C4"/>
    <w:rsid w:val="0021329D"/>
    <w:rsid w:val="002161E8"/>
    <w:rsid w:val="0021685E"/>
    <w:rsid w:val="00216A56"/>
    <w:rsid w:val="00221DDD"/>
    <w:rsid w:val="00223211"/>
    <w:rsid w:val="00244660"/>
    <w:rsid w:val="00244D70"/>
    <w:rsid w:val="0024654B"/>
    <w:rsid w:val="0025216A"/>
    <w:rsid w:val="00264744"/>
    <w:rsid w:val="00265FE9"/>
    <w:rsid w:val="0026673B"/>
    <w:rsid w:val="00275F33"/>
    <w:rsid w:val="00280A43"/>
    <w:rsid w:val="0028180A"/>
    <w:rsid w:val="00295E37"/>
    <w:rsid w:val="0029658B"/>
    <w:rsid w:val="002A48C3"/>
    <w:rsid w:val="002A4975"/>
    <w:rsid w:val="002A56A4"/>
    <w:rsid w:val="002C3468"/>
    <w:rsid w:val="002C408B"/>
    <w:rsid w:val="002C4F65"/>
    <w:rsid w:val="002C5297"/>
    <w:rsid w:val="002D43D1"/>
    <w:rsid w:val="002D5562"/>
    <w:rsid w:val="002D75FE"/>
    <w:rsid w:val="002E0C8B"/>
    <w:rsid w:val="002E18AD"/>
    <w:rsid w:val="002E24F9"/>
    <w:rsid w:val="002E27B6"/>
    <w:rsid w:val="002E2B47"/>
    <w:rsid w:val="002E3F28"/>
    <w:rsid w:val="002E4A59"/>
    <w:rsid w:val="002E74A4"/>
    <w:rsid w:val="002F18EB"/>
    <w:rsid w:val="002F447F"/>
    <w:rsid w:val="00303876"/>
    <w:rsid w:val="00305E29"/>
    <w:rsid w:val="003064DC"/>
    <w:rsid w:val="003136A7"/>
    <w:rsid w:val="003158BD"/>
    <w:rsid w:val="00320824"/>
    <w:rsid w:val="00333648"/>
    <w:rsid w:val="003336F7"/>
    <w:rsid w:val="0035720F"/>
    <w:rsid w:val="00362876"/>
    <w:rsid w:val="00362A3A"/>
    <w:rsid w:val="00362AB6"/>
    <w:rsid w:val="00374F7F"/>
    <w:rsid w:val="00380392"/>
    <w:rsid w:val="003A0835"/>
    <w:rsid w:val="003A0C28"/>
    <w:rsid w:val="003A4710"/>
    <w:rsid w:val="003B204D"/>
    <w:rsid w:val="003B2757"/>
    <w:rsid w:val="003B35B0"/>
    <w:rsid w:val="003B497E"/>
    <w:rsid w:val="003C0CE9"/>
    <w:rsid w:val="003C3644"/>
    <w:rsid w:val="003C4356"/>
    <w:rsid w:val="003C460C"/>
    <w:rsid w:val="003C4F9F"/>
    <w:rsid w:val="003C60F1"/>
    <w:rsid w:val="003C6544"/>
    <w:rsid w:val="003D0891"/>
    <w:rsid w:val="003D0E00"/>
    <w:rsid w:val="003D2D79"/>
    <w:rsid w:val="003E3B18"/>
    <w:rsid w:val="003E53E0"/>
    <w:rsid w:val="003E6021"/>
    <w:rsid w:val="003F24C0"/>
    <w:rsid w:val="003F5B6B"/>
    <w:rsid w:val="003F5BCA"/>
    <w:rsid w:val="003F5D9C"/>
    <w:rsid w:val="00402096"/>
    <w:rsid w:val="00403DDF"/>
    <w:rsid w:val="00410293"/>
    <w:rsid w:val="00411FFA"/>
    <w:rsid w:val="00414021"/>
    <w:rsid w:val="00414F7F"/>
    <w:rsid w:val="00420155"/>
    <w:rsid w:val="00420E73"/>
    <w:rsid w:val="00424709"/>
    <w:rsid w:val="00424AD9"/>
    <w:rsid w:val="004351FE"/>
    <w:rsid w:val="004441C5"/>
    <w:rsid w:val="0045404F"/>
    <w:rsid w:val="00455365"/>
    <w:rsid w:val="00460CB5"/>
    <w:rsid w:val="00460F5D"/>
    <w:rsid w:val="00465D99"/>
    <w:rsid w:val="004719DE"/>
    <w:rsid w:val="00473BCF"/>
    <w:rsid w:val="00481EAF"/>
    <w:rsid w:val="00482795"/>
    <w:rsid w:val="00487DD3"/>
    <w:rsid w:val="00492C63"/>
    <w:rsid w:val="00497992"/>
    <w:rsid w:val="004A5FFD"/>
    <w:rsid w:val="004B045C"/>
    <w:rsid w:val="004B2A88"/>
    <w:rsid w:val="004B4CC6"/>
    <w:rsid w:val="004C01B2"/>
    <w:rsid w:val="004C4C16"/>
    <w:rsid w:val="004E166F"/>
    <w:rsid w:val="004E3305"/>
    <w:rsid w:val="004F1ED7"/>
    <w:rsid w:val="004F5D4F"/>
    <w:rsid w:val="0050067B"/>
    <w:rsid w:val="00500ECF"/>
    <w:rsid w:val="00512D64"/>
    <w:rsid w:val="00516608"/>
    <w:rsid w:val="005178A7"/>
    <w:rsid w:val="005203AF"/>
    <w:rsid w:val="00530C3C"/>
    <w:rsid w:val="005328A3"/>
    <w:rsid w:val="00532AE0"/>
    <w:rsid w:val="00533DEB"/>
    <w:rsid w:val="00543EF2"/>
    <w:rsid w:val="00547F22"/>
    <w:rsid w:val="0055579F"/>
    <w:rsid w:val="00562597"/>
    <w:rsid w:val="00562C42"/>
    <w:rsid w:val="0056500F"/>
    <w:rsid w:val="00570542"/>
    <w:rsid w:val="00571318"/>
    <w:rsid w:val="00573440"/>
    <w:rsid w:val="00582069"/>
    <w:rsid w:val="00582AE7"/>
    <w:rsid w:val="00583704"/>
    <w:rsid w:val="00585126"/>
    <w:rsid w:val="00586EE5"/>
    <w:rsid w:val="00591510"/>
    <w:rsid w:val="005A28D4"/>
    <w:rsid w:val="005B2040"/>
    <w:rsid w:val="005B5254"/>
    <w:rsid w:val="005C5E42"/>
    <w:rsid w:val="005C5F97"/>
    <w:rsid w:val="005C769C"/>
    <w:rsid w:val="005D30E9"/>
    <w:rsid w:val="005D4530"/>
    <w:rsid w:val="005D5676"/>
    <w:rsid w:val="005D571A"/>
    <w:rsid w:val="005E2D62"/>
    <w:rsid w:val="005E7283"/>
    <w:rsid w:val="005F1580"/>
    <w:rsid w:val="005F16D0"/>
    <w:rsid w:val="005F3ED8"/>
    <w:rsid w:val="005F6B57"/>
    <w:rsid w:val="00603474"/>
    <w:rsid w:val="0060749E"/>
    <w:rsid w:val="006149A3"/>
    <w:rsid w:val="0061679E"/>
    <w:rsid w:val="0063412F"/>
    <w:rsid w:val="00637F5D"/>
    <w:rsid w:val="00640226"/>
    <w:rsid w:val="006412AF"/>
    <w:rsid w:val="00641B8C"/>
    <w:rsid w:val="0064370C"/>
    <w:rsid w:val="00647CC2"/>
    <w:rsid w:val="006523A2"/>
    <w:rsid w:val="00655B49"/>
    <w:rsid w:val="006612C9"/>
    <w:rsid w:val="006651D9"/>
    <w:rsid w:val="00666EEF"/>
    <w:rsid w:val="006708CE"/>
    <w:rsid w:val="0067133E"/>
    <w:rsid w:val="00681D83"/>
    <w:rsid w:val="006849AB"/>
    <w:rsid w:val="006858BA"/>
    <w:rsid w:val="0069003A"/>
    <w:rsid w:val="006900C2"/>
    <w:rsid w:val="00690B4E"/>
    <w:rsid w:val="00696529"/>
    <w:rsid w:val="00697650"/>
    <w:rsid w:val="006A5CDB"/>
    <w:rsid w:val="006B07F7"/>
    <w:rsid w:val="006B2773"/>
    <w:rsid w:val="006B30A9"/>
    <w:rsid w:val="006B52DD"/>
    <w:rsid w:val="006C0A4C"/>
    <w:rsid w:val="006C0FBE"/>
    <w:rsid w:val="006C4474"/>
    <w:rsid w:val="006D0ADA"/>
    <w:rsid w:val="006E0A09"/>
    <w:rsid w:val="006E0AB1"/>
    <w:rsid w:val="006E1889"/>
    <w:rsid w:val="006E1CC0"/>
    <w:rsid w:val="006E5C60"/>
    <w:rsid w:val="006F6EC7"/>
    <w:rsid w:val="007008EE"/>
    <w:rsid w:val="0070267E"/>
    <w:rsid w:val="00706E32"/>
    <w:rsid w:val="00706FA8"/>
    <w:rsid w:val="00710F64"/>
    <w:rsid w:val="007123B3"/>
    <w:rsid w:val="00720098"/>
    <w:rsid w:val="007308ED"/>
    <w:rsid w:val="007323AE"/>
    <w:rsid w:val="0073710B"/>
    <w:rsid w:val="0074123C"/>
    <w:rsid w:val="00745D6A"/>
    <w:rsid w:val="007462B0"/>
    <w:rsid w:val="00746DAE"/>
    <w:rsid w:val="00747FC7"/>
    <w:rsid w:val="00752EC2"/>
    <w:rsid w:val="00754023"/>
    <w:rsid w:val="007546AF"/>
    <w:rsid w:val="0075557E"/>
    <w:rsid w:val="0075625F"/>
    <w:rsid w:val="00762EA2"/>
    <w:rsid w:val="00764167"/>
    <w:rsid w:val="0076499F"/>
    <w:rsid w:val="00765934"/>
    <w:rsid w:val="00772AA4"/>
    <w:rsid w:val="0077451B"/>
    <w:rsid w:val="007801BD"/>
    <w:rsid w:val="0078220F"/>
    <w:rsid w:val="007830AC"/>
    <w:rsid w:val="007873C5"/>
    <w:rsid w:val="00791B01"/>
    <w:rsid w:val="00796E99"/>
    <w:rsid w:val="007B118D"/>
    <w:rsid w:val="007B3D4D"/>
    <w:rsid w:val="007B71C0"/>
    <w:rsid w:val="007C14AD"/>
    <w:rsid w:val="007D0061"/>
    <w:rsid w:val="007D76CD"/>
    <w:rsid w:val="007E002D"/>
    <w:rsid w:val="007E373C"/>
    <w:rsid w:val="008002CE"/>
    <w:rsid w:val="0080224B"/>
    <w:rsid w:val="00807DD1"/>
    <w:rsid w:val="008134CA"/>
    <w:rsid w:val="00821069"/>
    <w:rsid w:val="008239F0"/>
    <w:rsid w:val="008261DD"/>
    <w:rsid w:val="00826622"/>
    <w:rsid w:val="0083236E"/>
    <w:rsid w:val="00833D4B"/>
    <w:rsid w:val="00836161"/>
    <w:rsid w:val="00840014"/>
    <w:rsid w:val="00841A14"/>
    <w:rsid w:val="00847D8C"/>
    <w:rsid w:val="008504A4"/>
    <w:rsid w:val="0085419D"/>
    <w:rsid w:val="008552E5"/>
    <w:rsid w:val="00860E92"/>
    <w:rsid w:val="008637B5"/>
    <w:rsid w:val="00872734"/>
    <w:rsid w:val="00875696"/>
    <w:rsid w:val="00880016"/>
    <w:rsid w:val="00881751"/>
    <w:rsid w:val="00882C52"/>
    <w:rsid w:val="00892D08"/>
    <w:rsid w:val="0089356A"/>
    <w:rsid w:val="00893791"/>
    <w:rsid w:val="008A34B1"/>
    <w:rsid w:val="008C41D7"/>
    <w:rsid w:val="008D1818"/>
    <w:rsid w:val="008D27EC"/>
    <w:rsid w:val="008D2FBD"/>
    <w:rsid w:val="008D32D7"/>
    <w:rsid w:val="008D371D"/>
    <w:rsid w:val="008D3954"/>
    <w:rsid w:val="008E06E2"/>
    <w:rsid w:val="008E12B3"/>
    <w:rsid w:val="008E2A87"/>
    <w:rsid w:val="008E5A6D"/>
    <w:rsid w:val="008F2613"/>
    <w:rsid w:val="008F32DF"/>
    <w:rsid w:val="008F4D20"/>
    <w:rsid w:val="00901FDA"/>
    <w:rsid w:val="0090271A"/>
    <w:rsid w:val="00906A11"/>
    <w:rsid w:val="00906EE9"/>
    <w:rsid w:val="00907194"/>
    <w:rsid w:val="00912795"/>
    <w:rsid w:val="00920126"/>
    <w:rsid w:val="009213BC"/>
    <w:rsid w:val="00923409"/>
    <w:rsid w:val="00933EDE"/>
    <w:rsid w:val="009362AE"/>
    <w:rsid w:val="00936B38"/>
    <w:rsid w:val="0094757D"/>
    <w:rsid w:val="00950C18"/>
    <w:rsid w:val="00951B25"/>
    <w:rsid w:val="00951D01"/>
    <w:rsid w:val="00952F70"/>
    <w:rsid w:val="00954633"/>
    <w:rsid w:val="009737E4"/>
    <w:rsid w:val="00975902"/>
    <w:rsid w:val="009764E8"/>
    <w:rsid w:val="00983B74"/>
    <w:rsid w:val="00990263"/>
    <w:rsid w:val="00990718"/>
    <w:rsid w:val="0099776F"/>
    <w:rsid w:val="009A0EFE"/>
    <w:rsid w:val="009A27FB"/>
    <w:rsid w:val="009A3960"/>
    <w:rsid w:val="009A4CCC"/>
    <w:rsid w:val="009A644A"/>
    <w:rsid w:val="009B05DD"/>
    <w:rsid w:val="009B5940"/>
    <w:rsid w:val="009C620B"/>
    <w:rsid w:val="009C71A7"/>
    <w:rsid w:val="009D1E80"/>
    <w:rsid w:val="009D49C9"/>
    <w:rsid w:val="009D5A31"/>
    <w:rsid w:val="009D5DE0"/>
    <w:rsid w:val="009D7343"/>
    <w:rsid w:val="009E4B94"/>
    <w:rsid w:val="009E680D"/>
    <w:rsid w:val="009F0018"/>
    <w:rsid w:val="009F2F14"/>
    <w:rsid w:val="009F5D19"/>
    <w:rsid w:val="00A02746"/>
    <w:rsid w:val="00A03E7F"/>
    <w:rsid w:val="00A040A9"/>
    <w:rsid w:val="00A12608"/>
    <w:rsid w:val="00A12C05"/>
    <w:rsid w:val="00A171F1"/>
    <w:rsid w:val="00A202D6"/>
    <w:rsid w:val="00A27A90"/>
    <w:rsid w:val="00A30942"/>
    <w:rsid w:val="00A31FA3"/>
    <w:rsid w:val="00A44646"/>
    <w:rsid w:val="00A5060C"/>
    <w:rsid w:val="00A539A2"/>
    <w:rsid w:val="00A55499"/>
    <w:rsid w:val="00A55C20"/>
    <w:rsid w:val="00A64256"/>
    <w:rsid w:val="00A7185A"/>
    <w:rsid w:val="00A72BEB"/>
    <w:rsid w:val="00A84F08"/>
    <w:rsid w:val="00A91279"/>
    <w:rsid w:val="00A91DA5"/>
    <w:rsid w:val="00A94495"/>
    <w:rsid w:val="00AA6278"/>
    <w:rsid w:val="00AA68D1"/>
    <w:rsid w:val="00AA6CEE"/>
    <w:rsid w:val="00AB115D"/>
    <w:rsid w:val="00AB4582"/>
    <w:rsid w:val="00AB4EE2"/>
    <w:rsid w:val="00AC6A8C"/>
    <w:rsid w:val="00AD5F89"/>
    <w:rsid w:val="00AD691F"/>
    <w:rsid w:val="00AF1D02"/>
    <w:rsid w:val="00AF29B6"/>
    <w:rsid w:val="00AF76E3"/>
    <w:rsid w:val="00B00D92"/>
    <w:rsid w:val="00B01724"/>
    <w:rsid w:val="00B03F26"/>
    <w:rsid w:val="00B0422A"/>
    <w:rsid w:val="00B044C5"/>
    <w:rsid w:val="00B06877"/>
    <w:rsid w:val="00B11D2C"/>
    <w:rsid w:val="00B1331B"/>
    <w:rsid w:val="00B13AC6"/>
    <w:rsid w:val="00B16F68"/>
    <w:rsid w:val="00B23BBA"/>
    <w:rsid w:val="00B24E70"/>
    <w:rsid w:val="00B342AA"/>
    <w:rsid w:val="00B35213"/>
    <w:rsid w:val="00B46445"/>
    <w:rsid w:val="00B50F1E"/>
    <w:rsid w:val="00B625A6"/>
    <w:rsid w:val="00B64F18"/>
    <w:rsid w:val="00B75AD0"/>
    <w:rsid w:val="00B872D3"/>
    <w:rsid w:val="00B87BE6"/>
    <w:rsid w:val="00B87CE7"/>
    <w:rsid w:val="00B93E0B"/>
    <w:rsid w:val="00B97690"/>
    <w:rsid w:val="00BA391C"/>
    <w:rsid w:val="00BB4255"/>
    <w:rsid w:val="00BB4F42"/>
    <w:rsid w:val="00BB5C99"/>
    <w:rsid w:val="00BD35FA"/>
    <w:rsid w:val="00BD3EA9"/>
    <w:rsid w:val="00BE59F3"/>
    <w:rsid w:val="00BF1A85"/>
    <w:rsid w:val="00C01A13"/>
    <w:rsid w:val="00C05D28"/>
    <w:rsid w:val="00C06E8B"/>
    <w:rsid w:val="00C124B7"/>
    <w:rsid w:val="00C14F66"/>
    <w:rsid w:val="00C14FE3"/>
    <w:rsid w:val="00C2018C"/>
    <w:rsid w:val="00C20759"/>
    <w:rsid w:val="00C2427E"/>
    <w:rsid w:val="00C243C4"/>
    <w:rsid w:val="00C26252"/>
    <w:rsid w:val="00C275E4"/>
    <w:rsid w:val="00C357EF"/>
    <w:rsid w:val="00C44288"/>
    <w:rsid w:val="00C47465"/>
    <w:rsid w:val="00C50AFE"/>
    <w:rsid w:val="00C53FE6"/>
    <w:rsid w:val="00C541F6"/>
    <w:rsid w:val="00C6399B"/>
    <w:rsid w:val="00C642D2"/>
    <w:rsid w:val="00C700F7"/>
    <w:rsid w:val="00C72D20"/>
    <w:rsid w:val="00C74068"/>
    <w:rsid w:val="00C75403"/>
    <w:rsid w:val="00C766FF"/>
    <w:rsid w:val="00C844CE"/>
    <w:rsid w:val="00C9274A"/>
    <w:rsid w:val="00C97D91"/>
    <w:rsid w:val="00CA0A7D"/>
    <w:rsid w:val="00CA1E2D"/>
    <w:rsid w:val="00CA3951"/>
    <w:rsid w:val="00CB0B2C"/>
    <w:rsid w:val="00CB110F"/>
    <w:rsid w:val="00CB5B23"/>
    <w:rsid w:val="00CB6A6C"/>
    <w:rsid w:val="00CC50E7"/>
    <w:rsid w:val="00CC557A"/>
    <w:rsid w:val="00CC6322"/>
    <w:rsid w:val="00CE24EA"/>
    <w:rsid w:val="00CE4098"/>
    <w:rsid w:val="00CE5168"/>
    <w:rsid w:val="00CE55D9"/>
    <w:rsid w:val="00CE7C0B"/>
    <w:rsid w:val="00CF194E"/>
    <w:rsid w:val="00CF303D"/>
    <w:rsid w:val="00CF7007"/>
    <w:rsid w:val="00CF7E2C"/>
    <w:rsid w:val="00D05351"/>
    <w:rsid w:val="00D06DD3"/>
    <w:rsid w:val="00D06E44"/>
    <w:rsid w:val="00D1421B"/>
    <w:rsid w:val="00D1531F"/>
    <w:rsid w:val="00D210D0"/>
    <w:rsid w:val="00D27D0E"/>
    <w:rsid w:val="00D321DE"/>
    <w:rsid w:val="00D37337"/>
    <w:rsid w:val="00D3752F"/>
    <w:rsid w:val="00D435B1"/>
    <w:rsid w:val="00D53670"/>
    <w:rsid w:val="00D54F10"/>
    <w:rsid w:val="00D6340B"/>
    <w:rsid w:val="00D66E60"/>
    <w:rsid w:val="00D74806"/>
    <w:rsid w:val="00D75EBD"/>
    <w:rsid w:val="00D80562"/>
    <w:rsid w:val="00D82209"/>
    <w:rsid w:val="00D85806"/>
    <w:rsid w:val="00D915ED"/>
    <w:rsid w:val="00D96141"/>
    <w:rsid w:val="00D96F3C"/>
    <w:rsid w:val="00DA2518"/>
    <w:rsid w:val="00DA37B3"/>
    <w:rsid w:val="00DA54DC"/>
    <w:rsid w:val="00DB31AF"/>
    <w:rsid w:val="00DC246F"/>
    <w:rsid w:val="00DC50BF"/>
    <w:rsid w:val="00DC61BD"/>
    <w:rsid w:val="00DC6347"/>
    <w:rsid w:val="00DD1869"/>
    <w:rsid w:val="00DD1936"/>
    <w:rsid w:val="00DE2B28"/>
    <w:rsid w:val="00DF39BB"/>
    <w:rsid w:val="00DF677D"/>
    <w:rsid w:val="00E02F80"/>
    <w:rsid w:val="00E07E36"/>
    <w:rsid w:val="00E14C15"/>
    <w:rsid w:val="00E161DA"/>
    <w:rsid w:val="00E219E3"/>
    <w:rsid w:val="00E26D7A"/>
    <w:rsid w:val="00E30441"/>
    <w:rsid w:val="00E30B10"/>
    <w:rsid w:val="00E333F0"/>
    <w:rsid w:val="00E35937"/>
    <w:rsid w:val="00E4124C"/>
    <w:rsid w:val="00E53EE9"/>
    <w:rsid w:val="00E561A1"/>
    <w:rsid w:val="00E60C1E"/>
    <w:rsid w:val="00E61059"/>
    <w:rsid w:val="00E65343"/>
    <w:rsid w:val="00E65610"/>
    <w:rsid w:val="00E66ACD"/>
    <w:rsid w:val="00E66F17"/>
    <w:rsid w:val="00E70C55"/>
    <w:rsid w:val="00E7147A"/>
    <w:rsid w:val="00E76EA3"/>
    <w:rsid w:val="00E80E90"/>
    <w:rsid w:val="00E815E4"/>
    <w:rsid w:val="00E81E9D"/>
    <w:rsid w:val="00E83D94"/>
    <w:rsid w:val="00E83F90"/>
    <w:rsid w:val="00E86B05"/>
    <w:rsid w:val="00E9028A"/>
    <w:rsid w:val="00E95188"/>
    <w:rsid w:val="00E97AC2"/>
    <w:rsid w:val="00EA1C67"/>
    <w:rsid w:val="00EA2021"/>
    <w:rsid w:val="00EA7E6D"/>
    <w:rsid w:val="00EB6AF9"/>
    <w:rsid w:val="00EC47F4"/>
    <w:rsid w:val="00EC7157"/>
    <w:rsid w:val="00ED1ECD"/>
    <w:rsid w:val="00ED29C6"/>
    <w:rsid w:val="00ED2A1A"/>
    <w:rsid w:val="00ED3C2B"/>
    <w:rsid w:val="00ED50B4"/>
    <w:rsid w:val="00ED51FA"/>
    <w:rsid w:val="00ED5C07"/>
    <w:rsid w:val="00ED6EC5"/>
    <w:rsid w:val="00EE4FF7"/>
    <w:rsid w:val="00EF1B68"/>
    <w:rsid w:val="00EF1BC4"/>
    <w:rsid w:val="00EF394B"/>
    <w:rsid w:val="00EF5F92"/>
    <w:rsid w:val="00EF693F"/>
    <w:rsid w:val="00F01398"/>
    <w:rsid w:val="00F02F1D"/>
    <w:rsid w:val="00F04788"/>
    <w:rsid w:val="00F05F72"/>
    <w:rsid w:val="00F155C4"/>
    <w:rsid w:val="00F233E7"/>
    <w:rsid w:val="00F307DF"/>
    <w:rsid w:val="00F3325E"/>
    <w:rsid w:val="00F33B0B"/>
    <w:rsid w:val="00F34676"/>
    <w:rsid w:val="00F44851"/>
    <w:rsid w:val="00F50260"/>
    <w:rsid w:val="00F5337C"/>
    <w:rsid w:val="00F56739"/>
    <w:rsid w:val="00F57002"/>
    <w:rsid w:val="00F57F4A"/>
    <w:rsid w:val="00F60886"/>
    <w:rsid w:val="00F610BC"/>
    <w:rsid w:val="00F6162F"/>
    <w:rsid w:val="00F6224C"/>
    <w:rsid w:val="00F709BE"/>
    <w:rsid w:val="00F710A5"/>
    <w:rsid w:val="00F73354"/>
    <w:rsid w:val="00F73D63"/>
    <w:rsid w:val="00F77C44"/>
    <w:rsid w:val="00F818E0"/>
    <w:rsid w:val="00F864D7"/>
    <w:rsid w:val="00F92B7C"/>
    <w:rsid w:val="00F96472"/>
    <w:rsid w:val="00F9667F"/>
    <w:rsid w:val="00F97FD1"/>
    <w:rsid w:val="00FA12CA"/>
    <w:rsid w:val="00FA4996"/>
    <w:rsid w:val="00FA676E"/>
    <w:rsid w:val="00FA6DB6"/>
    <w:rsid w:val="00FB03A3"/>
    <w:rsid w:val="00FB4B33"/>
    <w:rsid w:val="00FC2A10"/>
    <w:rsid w:val="00FC39F9"/>
    <w:rsid w:val="00FC696C"/>
    <w:rsid w:val="00FE1CFE"/>
    <w:rsid w:val="00FE230C"/>
    <w:rsid w:val="00FE2C9C"/>
    <w:rsid w:val="00FE4348"/>
    <w:rsid w:val="00FF078F"/>
    <w:rsid w:val="00FF0915"/>
    <w:rsid w:val="00FF158D"/>
    <w:rsid w:val="00FF44C1"/>
    <w:rsid w:val="00FF489F"/>
    <w:rsid w:val="00FF4AA0"/>
    <w:rsid w:val="00FF68EB"/>
    <w:rsid w:val="00FF6EFE"/>
    <w:rsid w:val="00FF708E"/>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9C008"/>
  <w15:docId w15:val="{40725BD1-114B-45FA-8519-F59A1105C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1" w:unhideWhenUsed="1"/>
    <w:lsdException w:name="annotation text" w:semiHidden="1"/>
    <w:lsdException w:name="header" w:semiHidden="1" w:uiPriority="21" w:unhideWhenUsed="1"/>
    <w:lsdException w:name="footer" w:semiHidden="1" w:unhideWhenUsed="1"/>
    <w:lsdException w:name="index heading" w:semiHidden="1"/>
    <w:lsdException w:name="caption" w:semiHidden="1" w:uiPriority="4" w:unhideWhenUsed="1"/>
    <w:lsdException w:name="table of figures" w:semiHidden="1" w:uiPriority="10" w:unhideWhenUsed="1"/>
    <w:lsdException w:name="envelope address" w:semiHidden="1"/>
    <w:lsdException w:name="envelope return" w:semiHidden="1"/>
    <w:lsdException w:name="footnote reference" w:semiHidden="1" w:uiPriority="21"/>
    <w:lsdException w:name="annotation reference" w:semiHidden="1" w:uiPriority="0"/>
    <w:lsdException w:name="line number" w:semiHidden="1"/>
    <w:lsdException w:name="page number" w:semiHidden="1" w:uiPriority="21" w:unhideWhenUsed="1"/>
    <w:lsdException w:name="endnote reference" w:semiHidden="1" w:uiPriority="21" w:unhideWhenUsed="1"/>
    <w:lsdException w:name="endnote text" w:semiHidden="1" w:uiPriority="0" w:unhideWhenUsed="1"/>
    <w:lsdException w:name="table of authorities" w:semiHidden="1" w:uiPriority="10" w:unhideWhenUsed="1"/>
    <w:lsdException w:name="macro" w:semiHidden="1"/>
    <w:lsdException w:name="toa heading" w:semiHidden="1" w:uiPriority="39" w:unhideWhenUsed="1"/>
    <w:lsdException w:name="List" w:semiHidden="1"/>
    <w:lsdException w:name="List Bullet" w:semiHidden="1" w:uiPriority="2" w:unhideWhenUsed="1" w:qFormat="1"/>
    <w:lsdException w:name="List Number" w:uiPriority="2"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9"/>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9"/>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19"/>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lsdException w:name="Subtle Reference" w:qFormat="1"/>
    <w:lsdException w:name="Intense Reference" w:qFormat="1"/>
    <w:lsdException w:name="Book Title"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3F90"/>
    <w:rPr>
      <w:lang w:val="en-GB"/>
    </w:rPr>
  </w:style>
  <w:style w:type="paragraph" w:styleId="Nadpis1">
    <w:name w:val="heading 1"/>
    <w:basedOn w:val="Normln"/>
    <w:next w:val="Normln"/>
    <w:link w:val="Nadpis1Char"/>
    <w:uiPriority w:val="1"/>
    <w:qFormat/>
    <w:rsid w:val="00E161DA"/>
    <w:pPr>
      <w:keepNext/>
      <w:keepLines/>
      <w:pageBreakBefore/>
      <w:numPr>
        <w:numId w:val="19"/>
      </w:numPr>
      <w:suppressAutoHyphens/>
      <w:spacing w:after="280" w:line="360" w:lineRule="atLeast"/>
      <w:contextualSpacing/>
      <w:outlineLvl w:val="0"/>
    </w:pPr>
    <w:rPr>
      <w:rFonts w:eastAsiaTheme="majorEastAsia" w:cstheme="majorBidi"/>
      <w:b/>
      <w:bCs/>
      <w:caps/>
      <w:color w:val="009DE0" w:themeColor="text2"/>
      <w:sz w:val="28"/>
      <w:szCs w:val="28"/>
      <w:lang w:val="da-DK"/>
    </w:rPr>
  </w:style>
  <w:style w:type="paragraph" w:styleId="Nadpis2">
    <w:name w:val="heading 2"/>
    <w:basedOn w:val="Normln"/>
    <w:next w:val="Normln"/>
    <w:link w:val="Nadpis2Char"/>
    <w:uiPriority w:val="1"/>
    <w:qFormat/>
    <w:rsid w:val="00E161DA"/>
    <w:pPr>
      <w:keepNext/>
      <w:keepLines/>
      <w:numPr>
        <w:ilvl w:val="1"/>
        <w:numId w:val="19"/>
      </w:numPr>
      <w:suppressAutoHyphens/>
      <w:spacing w:before="260"/>
      <w:contextualSpacing/>
      <w:outlineLvl w:val="1"/>
    </w:pPr>
    <w:rPr>
      <w:rFonts w:eastAsiaTheme="majorEastAsia" w:cstheme="majorBidi"/>
      <w:b/>
      <w:bCs/>
      <w:sz w:val="20"/>
      <w:szCs w:val="26"/>
      <w:lang w:val="da-DK"/>
    </w:rPr>
  </w:style>
  <w:style w:type="paragraph" w:styleId="Nadpis3">
    <w:name w:val="heading 3"/>
    <w:basedOn w:val="Normln"/>
    <w:next w:val="Normln"/>
    <w:link w:val="Nadpis3Char"/>
    <w:uiPriority w:val="1"/>
    <w:qFormat/>
    <w:rsid w:val="00E161DA"/>
    <w:pPr>
      <w:keepNext/>
      <w:keepLines/>
      <w:numPr>
        <w:ilvl w:val="2"/>
        <w:numId w:val="19"/>
      </w:numPr>
      <w:spacing w:before="260"/>
      <w:contextualSpacing/>
      <w:outlineLvl w:val="2"/>
    </w:pPr>
    <w:rPr>
      <w:rFonts w:eastAsiaTheme="majorEastAsia" w:cstheme="majorBidi"/>
      <w:b/>
      <w:bCs/>
      <w:caps/>
      <w:lang w:val="da-DK"/>
    </w:rPr>
  </w:style>
  <w:style w:type="paragraph" w:styleId="Nadpis4">
    <w:name w:val="heading 4"/>
    <w:basedOn w:val="Normln"/>
    <w:next w:val="Normln"/>
    <w:link w:val="Nadpis4Char"/>
    <w:uiPriority w:val="1"/>
    <w:qFormat/>
    <w:rsid w:val="00E161DA"/>
    <w:pPr>
      <w:keepNext/>
      <w:keepLines/>
      <w:numPr>
        <w:ilvl w:val="3"/>
        <w:numId w:val="19"/>
      </w:numPr>
      <w:spacing w:before="260"/>
      <w:contextualSpacing/>
      <w:outlineLvl w:val="3"/>
    </w:pPr>
    <w:rPr>
      <w:rFonts w:eastAsiaTheme="majorEastAsia" w:cstheme="majorBidi"/>
      <w:b/>
      <w:bCs/>
      <w:iCs/>
      <w:lang w:val="da-DK"/>
    </w:rPr>
  </w:style>
  <w:style w:type="paragraph" w:styleId="Nadpis5">
    <w:name w:val="heading 5"/>
    <w:basedOn w:val="Normln"/>
    <w:next w:val="Normln"/>
    <w:link w:val="Nadpis5Char"/>
    <w:uiPriority w:val="1"/>
    <w:qFormat/>
    <w:rsid w:val="00E161DA"/>
    <w:pPr>
      <w:keepNext/>
      <w:keepLines/>
      <w:numPr>
        <w:ilvl w:val="4"/>
        <w:numId w:val="19"/>
      </w:numPr>
      <w:spacing w:before="260"/>
      <w:contextualSpacing/>
      <w:outlineLvl w:val="4"/>
    </w:pPr>
    <w:rPr>
      <w:rFonts w:eastAsiaTheme="majorEastAsia" w:cstheme="majorBidi"/>
      <w:caps/>
      <w:lang w:val="da-DK"/>
    </w:rPr>
  </w:style>
  <w:style w:type="paragraph" w:styleId="Nadpis6">
    <w:name w:val="heading 6"/>
    <w:basedOn w:val="Normln"/>
    <w:next w:val="Normln"/>
    <w:link w:val="Nadpis6Char"/>
    <w:uiPriority w:val="1"/>
    <w:semiHidden/>
    <w:rsid w:val="009E4B94"/>
    <w:pPr>
      <w:keepNext/>
      <w:keepLines/>
      <w:spacing w:before="260"/>
      <w:contextualSpacing/>
      <w:outlineLvl w:val="5"/>
    </w:pPr>
    <w:rPr>
      <w:rFonts w:eastAsiaTheme="majorEastAsia" w:cstheme="majorBidi"/>
      <w:b/>
      <w:iCs/>
    </w:rPr>
  </w:style>
  <w:style w:type="paragraph" w:styleId="Nadpis7">
    <w:name w:val="heading 7"/>
    <w:basedOn w:val="Normln"/>
    <w:next w:val="Normln"/>
    <w:link w:val="Nadpis7Char"/>
    <w:uiPriority w:val="1"/>
    <w:semiHidden/>
    <w:rsid w:val="009E4B94"/>
    <w:pPr>
      <w:keepNext/>
      <w:keepLines/>
      <w:spacing w:before="260"/>
      <w:contextualSpacing/>
      <w:outlineLvl w:val="6"/>
    </w:pPr>
    <w:rPr>
      <w:rFonts w:eastAsiaTheme="majorEastAsia" w:cstheme="majorBidi"/>
      <w:b/>
      <w:iCs/>
    </w:rPr>
  </w:style>
  <w:style w:type="paragraph" w:styleId="Nadpis8">
    <w:name w:val="heading 8"/>
    <w:basedOn w:val="Normln"/>
    <w:next w:val="Normln"/>
    <w:link w:val="Nadpis8Char"/>
    <w:uiPriority w:val="1"/>
    <w:semiHidden/>
    <w:rsid w:val="009E4B94"/>
    <w:pPr>
      <w:keepNext/>
      <w:keepLines/>
      <w:spacing w:before="260"/>
      <w:contextualSpacing/>
      <w:outlineLvl w:val="7"/>
    </w:pPr>
    <w:rPr>
      <w:rFonts w:eastAsiaTheme="majorEastAsia" w:cstheme="majorBidi"/>
      <w:b/>
      <w:szCs w:val="20"/>
    </w:rPr>
  </w:style>
  <w:style w:type="paragraph" w:styleId="Nadpis9">
    <w:name w:val="heading 9"/>
    <w:basedOn w:val="Normln"/>
    <w:next w:val="Normln"/>
    <w:link w:val="Nadpis9Char"/>
    <w:uiPriority w:val="1"/>
    <w:semiHidden/>
    <w:rsid w:val="009E4B94"/>
    <w:pPr>
      <w:keepNext/>
      <w:keepLines/>
      <w:spacing w:before="260"/>
      <w:contextualSpacing/>
      <w:outlineLvl w:val="8"/>
    </w:pPr>
    <w:rPr>
      <w:rFonts w:eastAsiaTheme="majorEastAsia" w:cstheme="majorBidi"/>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21"/>
    <w:semiHidden/>
    <w:rsid w:val="002D43D1"/>
    <w:pPr>
      <w:spacing w:line="160" w:lineRule="atLeast"/>
      <w:ind w:left="-567"/>
    </w:pPr>
    <w:rPr>
      <w:noProof/>
      <w:sz w:val="12"/>
    </w:rPr>
  </w:style>
  <w:style w:type="character" w:customStyle="1" w:styleId="ZhlavChar">
    <w:name w:val="Záhlaví Char"/>
    <w:basedOn w:val="Standardnpsmoodstavce"/>
    <w:link w:val="Zhlav"/>
    <w:uiPriority w:val="21"/>
    <w:semiHidden/>
    <w:rsid w:val="002D43D1"/>
    <w:rPr>
      <w:noProof/>
      <w:sz w:val="12"/>
      <w:lang w:val="en-GB"/>
    </w:rPr>
  </w:style>
  <w:style w:type="paragraph" w:styleId="Zpat">
    <w:name w:val="footer"/>
    <w:basedOn w:val="Normln"/>
    <w:link w:val="ZpatChar"/>
    <w:uiPriority w:val="99"/>
    <w:semiHidden/>
    <w:rsid w:val="00C2018C"/>
    <w:pPr>
      <w:tabs>
        <w:tab w:val="center" w:pos="4819"/>
        <w:tab w:val="right" w:pos="9638"/>
      </w:tabs>
      <w:spacing w:line="200" w:lineRule="atLeast"/>
    </w:pPr>
    <w:rPr>
      <w:sz w:val="12"/>
    </w:rPr>
  </w:style>
  <w:style w:type="character" w:customStyle="1" w:styleId="ZpatChar">
    <w:name w:val="Zápatí Char"/>
    <w:basedOn w:val="Standardnpsmoodstavce"/>
    <w:link w:val="Zpat"/>
    <w:uiPriority w:val="99"/>
    <w:semiHidden/>
    <w:rsid w:val="00A539A2"/>
    <w:rPr>
      <w:sz w:val="12"/>
      <w:lang w:val="en-GB"/>
    </w:rPr>
  </w:style>
  <w:style w:type="character" w:customStyle="1" w:styleId="Nadpis1Char">
    <w:name w:val="Nadpis 1 Char"/>
    <w:basedOn w:val="Standardnpsmoodstavce"/>
    <w:link w:val="Nadpis1"/>
    <w:uiPriority w:val="1"/>
    <w:rsid w:val="00E161DA"/>
    <w:rPr>
      <w:rFonts w:eastAsiaTheme="majorEastAsia" w:cstheme="majorBidi"/>
      <w:b/>
      <w:bCs/>
      <w:caps/>
      <w:color w:val="009DE0" w:themeColor="text2"/>
      <w:sz w:val="28"/>
      <w:szCs w:val="28"/>
    </w:rPr>
  </w:style>
  <w:style w:type="character" w:customStyle="1" w:styleId="Nadpis2Char">
    <w:name w:val="Nadpis 2 Char"/>
    <w:basedOn w:val="Standardnpsmoodstavce"/>
    <w:link w:val="Nadpis2"/>
    <w:uiPriority w:val="1"/>
    <w:rsid w:val="00E161DA"/>
    <w:rPr>
      <w:rFonts w:eastAsiaTheme="majorEastAsia" w:cstheme="majorBidi"/>
      <w:b/>
      <w:bCs/>
      <w:sz w:val="20"/>
      <w:szCs w:val="26"/>
    </w:rPr>
  </w:style>
  <w:style w:type="character" w:customStyle="1" w:styleId="Nadpis3Char">
    <w:name w:val="Nadpis 3 Char"/>
    <w:basedOn w:val="Standardnpsmoodstavce"/>
    <w:link w:val="Nadpis3"/>
    <w:uiPriority w:val="1"/>
    <w:rsid w:val="00E161DA"/>
    <w:rPr>
      <w:rFonts w:eastAsiaTheme="majorEastAsia" w:cstheme="majorBidi"/>
      <w:b/>
      <w:bCs/>
      <w:caps/>
    </w:rPr>
  </w:style>
  <w:style w:type="character" w:customStyle="1" w:styleId="Nadpis4Char">
    <w:name w:val="Nadpis 4 Char"/>
    <w:basedOn w:val="Standardnpsmoodstavce"/>
    <w:link w:val="Nadpis4"/>
    <w:uiPriority w:val="1"/>
    <w:rsid w:val="00E161DA"/>
    <w:rPr>
      <w:rFonts w:eastAsiaTheme="majorEastAsia" w:cstheme="majorBidi"/>
      <w:b/>
      <w:bCs/>
      <w:iCs/>
    </w:rPr>
  </w:style>
  <w:style w:type="character" w:customStyle="1" w:styleId="Nadpis5Char">
    <w:name w:val="Nadpis 5 Char"/>
    <w:basedOn w:val="Standardnpsmoodstavce"/>
    <w:link w:val="Nadpis5"/>
    <w:uiPriority w:val="1"/>
    <w:rsid w:val="00E161DA"/>
    <w:rPr>
      <w:rFonts w:eastAsiaTheme="majorEastAsia" w:cstheme="majorBidi"/>
      <w:caps/>
    </w:rPr>
  </w:style>
  <w:style w:type="character" w:customStyle="1" w:styleId="Nadpis6Char">
    <w:name w:val="Nadpis 6 Char"/>
    <w:basedOn w:val="Standardnpsmoodstavce"/>
    <w:link w:val="Nadpis6"/>
    <w:uiPriority w:val="1"/>
    <w:semiHidden/>
    <w:rsid w:val="00004865"/>
    <w:rPr>
      <w:rFonts w:eastAsiaTheme="majorEastAsia" w:cstheme="majorBidi"/>
      <w:b/>
      <w:iCs/>
      <w:lang w:val="en-GB"/>
    </w:rPr>
  </w:style>
  <w:style w:type="character" w:customStyle="1" w:styleId="Nadpis7Char">
    <w:name w:val="Nadpis 7 Char"/>
    <w:basedOn w:val="Standardnpsmoodstavce"/>
    <w:link w:val="Nadpis7"/>
    <w:uiPriority w:val="1"/>
    <w:semiHidden/>
    <w:rsid w:val="00004865"/>
    <w:rPr>
      <w:rFonts w:eastAsiaTheme="majorEastAsia" w:cstheme="majorBidi"/>
      <w:b/>
      <w:iCs/>
      <w:lang w:val="en-GB"/>
    </w:rPr>
  </w:style>
  <w:style w:type="character" w:customStyle="1" w:styleId="Nadpis8Char">
    <w:name w:val="Nadpis 8 Char"/>
    <w:basedOn w:val="Standardnpsmoodstavce"/>
    <w:link w:val="Nadpis8"/>
    <w:uiPriority w:val="1"/>
    <w:semiHidden/>
    <w:rsid w:val="00004865"/>
    <w:rPr>
      <w:rFonts w:eastAsiaTheme="majorEastAsia" w:cstheme="majorBidi"/>
      <w:b/>
      <w:szCs w:val="20"/>
      <w:lang w:val="en-GB"/>
    </w:rPr>
  </w:style>
  <w:style w:type="character" w:customStyle="1" w:styleId="Nadpis9Char">
    <w:name w:val="Nadpis 9 Char"/>
    <w:basedOn w:val="Standardnpsmoodstavce"/>
    <w:link w:val="Nadpis9"/>
    <w:uiPriority w:val="1"/>
    <w:semiHidden/>
    <w:rsid w:val="00004865"/>
    <w:rPr>
      <w:rFonts w:eastAsiaTheme="majorEastAsia" w:cstheme="majorBidi"/>
      <w:b/>
      <w:iCs/>
      <w:szCs w:val="20"/>
      <w:lang w:val="en-GB"/>
    </w:rPr>
  </w:style>
  <w:style w:type="paragraph" w:styleId="Nzev">
    <w:name w:val="Title"/>
    <w:basedOn w:val="Normln"/>
    <w:next w:val="Normln"/>
    <w:link w:val="NzevChar"/>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NzevChar">
    <w:name w:val="Název Char"/>
    <w:basedOn w:val="Standardnpsmoodstavce"/>
    <w:link w:val="Nzev"/>
    <w:uiPriority w:val="19"/>
    <w:semiHidden/>
    <w:rsid w:val="00004865"/>
    <w:rPr>
      <w:rFonts w:eastAsiaTheme="majorEastAsia" w:cstheme="majorBidi"/>
      <w:b/>
      <w:kern w:val="28"/>
      <w:sz w:val="40"/>
      <w:szCs w:val="52"/>
      <w:lang w:val="en-GB"/>
    </w:rPr>
  </w:style>
  <w:style w:type="paragraph" w:styleId="Podnadpis">
    <w:name w:val="Subtitle"/>
    <w:basedOn w:val="Normln"/>
    <w:next w:val="Normln"/>
    <w:link w:val="PodnadpisChar"/>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PodnadpisChar">
    <w:name w:val="Podnadpis Char"/>
    <w:basedOn w:val="Standardnpsmoodstavce"/>
    <w:link w:val="Podnadpis"/>
    <w:uiPriority w:val="19"/>
    <w:semiHidden/>
    <w:rsid w:val="00004865"/>
    <w:rPr>
      <w:rFonts w:eastAsiaTheme="majorEastAsia" w:cstheme="majorBidi"/>
      <w:b/>
      <w:iCs/>
      <w:sz w:val="36"/>
      <w:szCs w:val="24"/>
      <w:lang w:val="en-GB"/>
    </w:rPr>
  </w:style>
  <w:style w:type="character" w:styleId="Zdraznnjemn">
    <w:name w:val="Subtle Emphasis"/>
    <w:basedOn w:val="Standardnpsmoodstavce"/>
    <w:uiPriority w:val="99"/>
    <w:semiHidden/>
    <w:qFormat/>
    <w:rsid w:val="009E4B94"/>
    <w:rPr>
      <w:i/>
      <w:iCs/>
      <w:color w:val="808080" w:themeColor="text1" w:themeTint="7F"/>
      <w:lang w:val="en-GB"/>
    </w:rPr>
  </w:style>
  <w:style w:type="character" w:styleId="Zdraznnintenzivn">
    <w:name w:val="Intense Emphasis"/>
    <w:basedOn w:val="Standardnpsmoodstavce"/>
    <w:uiPriority w:val="19"/>
    <w:semiHidden/>
    <w:rsid w:val="009E4B94"/>
    <w:rPr>
      <w:b/>
      <w:bCs/>
      <w:i/>
      <w:iCs/>
      <w:color w:val="auto"/>
      <w:lang w:val="en-GB"/>
    </w:rPr>
  </w:style>
  <w:style w:type="character" w:styleId="Siln">
    <w:name w:val="Strong"/>
    <w:basedOn w:val="Standardnpsmoodstavce"/>
    <w:uiPriority w:val="19"/>
    <w:semiHidden/>
    <w:rsid w:val="009E4B94"/>
    <w:rPr>
      <w:b/>
      <w:bCs/>
      <w:lang w:val="en-GB"/>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basedOn w:val="Standardnpsmoodstavce"/>
    <w:link w:val="Vrazncitt"/>
    <w:uiPriority w:val="19"/>
    <w:semiHidden/>
    <w:rsid w:val="00004865"/>
    <w:rPr>
      <w:b/>
      <w:bCs/>
      <w:i/>
      <w:iCs/>
      <w:lang w:val="en-GB"/>
    </w:rPr>
  </w:style>
  <w:style w:type="character" w:styleId="Odkazjemn">
    <w:name w:val="Subtle Reference"/>
    <w:basedOn w:val="Standardnpsmoodstavce"/>
    <w:uiPriority w:val="99"/>
    <w:semiHidden/>
    <w:qFormat/>
    <w:rsid w:val="002E74A4"/>
    <w:rPr>
      <w:caps w:val="0"/>
      <w:smallCaps w:val="0"/>
      <w:color w:val="auto"/>
      <w:u w:val="single"/>
      <w:lang w:val="en-GB"/>
    </w:rPr>
  </w:style>
  <w:style w:type="character" w:styleId="Odkazintenzivn">
    <w:name w:val="Intense Reference"/>
    <w:basedOn w:val="Standardnpsmoodstavce"/>
    <w:uiPriority w:val="99"/>
    <w:semiHidden/>
    <w:qFormat/>
    <w:rsid w:val="002E74A4"/>
    <w:rPr>
      <w:b/>
      <w:bCs/>
      <w:caps w:val="0"/>
      <w:smallCaps w:val="0"/>
      <w:color w:val="auto"/>
      <w:spacing w:val="5"/>
      <w:u w:val="single"/>
      <w:lang w:val="en-GB"/>
    </w:rPr>
  </w:style>
  <w:style w:type="paragraph" w:styleId="Titulek">
    <w:name w:val="caption"/>
    <w:basedOn w:val="Normln"/>
    <w:next w:val="Caption-Text"/>
    <w:uiPriority w:val="4"/>
    <w:rsid w:val="001E1890"/>
    <w:pPr>
      <w:spacing w:before="170" w:after="100" w:line="200" w:lineRule="atLeast"/>
    </w:pPr>
    <w:rPr>
      <w:b/>
      <w:bCs/>
      <w:color w:val="009DE0" w:themeColor="text2"/>
      <w:sz w:val="14"/>
    </w:rPr>
  </w:style>
  <w:style w:type="paragraph" w:styleId="Obsah1">
    <w:name w:val="toc 1"/>
    <w:basedOn w:val="Normln"/>
    <w:next w:val="Normln"/>
    <w:uiPriority w:val="39"/>
    <w:rsid w:val="00841A14"/>
    <w:pPr>
      <w:tabs>
        <w:tab w:val="left" w:pos="510"/>
        <w:tab w:val="right" w:pos="7229"/>
      </w:tabs>
      <w:ind w:left="510" w:right="2268" w:hanging="1077"/>
    </w:pPr>
    <w:rPr>
      <w:rFonts w:eastAsia="Times New Roman" w:cs="Times New Roman"/>
      <w:b/>
    </w:rPr>
  </w:style>
  <w:style w:type="paragraph" w:styleId="Obsah2">
    <w:name w:val="toc 2"/>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3">
    <w:name w:val="toc 3"/>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4">
    <w:name w:val="toc 4"/>
    <w:basedOn w:val="Normln"/>
    <w:next w:val="Normln"/>
    <w:link w:val="Obsah4Char"/>
    <w:uiPriority w:val="39"/>
    <w:rsid w:val="00C72D20"/>
    <w:pPr>
      <w:tabs>
        <w:tab w:val="left" w:pos="510"/>
        <w:tab w:val="right" w:pos="7229"/>
      </w:tabs>
      <w:ind w:left="510" w:right="2268" w:hanging="1077"/>
    </w:pPr>
    <w:rPr>
      <w:rFonts w:eastAsia="Times New Roman" w:cs="Times New Roman"/>
    </w:rPr>
  </w:style>
  <w:style w:type="paragraph" w:styleId="Obsah5">
    <w:name w:val="toc 5"/>
    <w:basedOn w:val="Normln"/>
    <w:next w:val="Normln"/>
    <w:uiPriority w:val="39"/>
    <w:rsid w:val="00C72D20"/>
    <w:pPr>
      <w:tabs>
        <w:tab w:val="left" w:pos="510"/>
        <w:tab w:val="right" w:pos="7229"/>
      </w:tabs>
      <w:ind w:left="510" w:right="2268" w:hanging="1077"/>
    </w:pPr>
    <w:rPr>
      <w:rFonts w:eastAsia="Times New Roman" w:cs="Times New Roman"/>
    </w:rPr>
  </w:style>
  <w:style w:type="paragraph" w:styleId="Obsah6">
    <w:name w:val="toc 6"/>
    <w:basedOn w:val="Normln"/>
    <w:next w:val="Normln"/>
    <w:uiPriority w:val="39"/>
    <w:semiHidden/>
    <w:rsid w:val="00A27A90"/>
    <w:pPr>
      <w:tabs>
        <w:tab w:val="right" w:pos="7229"/>
      </w:tabs>
      <w:ind w:left="-567" w:right="2268"/>
    </w:pPr>
    <w:rPr>
      <w:rFonts w:eastAsia="Times New Roman" w:cs="Times New Roman"/>
    </w:rPr>
  </w:style>
  <w:style w:type="paragraph" w:styleId="Obsah7">
    <w:name w:val="toc 7"/>
    <w:basedOn w:val="Normln"/>
    <w:next w:val="Normln"/>
    <w:uiPriority w:val="39"/>
    <w:semiHidden/>
    <w:rsid w:val="00A27A90"/>
    <w:pPr>
      <w:spacing w:before="240"/>
      <w:ind w:left="-567" w:right="2268"/>
    </w:pPr>
    <w:rPr>
      <w:rFonts w:eastAsia="Times New Roman" w:cs="Times New Roman"/>
      <w:b/>
    </w:rPr>
  </w:style>
  <w:style w:type="paragraph" w:styleId="Obsah8">
    <w:name w:val="toc 8"/>
    <w:basedOn w:val="Normln"/>
    <w:next w:val="Normln"/>
    <w:uiPriority w:val="39"/>
    <w:semiHidden/>
    <w:rsid w:val="00A27A90"/>
    <w:pPr>
      <w:ind w:left="-567" w:right="2268"/>
    </w:pPr>
    <w:rPr>
      <w:rFonts w:eastAsia="Times New Roman" w:cs="Times New Roman"/>
    </w:rPr>
  </w:style>
  <w:style w:type="paragraph" w:styleId="Obsah9">
    <w:name w:val="toc 9"/>
    <w:basedOn w:val="Normln"/>
    <w:next w:val="Normln"/>
    <w:uiPriority w:val="39"/>
    <w:semiHidden/>
    <w:rsid w:val="00A27A90"/>
    <w:pPr>
      <w:ind w:left="-567" w:right="2268"/>
    </w:pPr>
    <w:rPr>
      <w:rFonts w:eastAsia="Times New Roman" w:cs="Times New Roman"/>
    </w:rPr>
  </w:style>
  <w:style w:type="paragraph" w:styleId="Nadpisobsahu">
    <w:name w:val="TOC Heading"/>
    <w:basedOn w:val="Normln"/>
    <w:next w:val="Normln"/>
    <w:uiPriority w:val="39"/>
    <w:semiHidden/>
    <w:rsid w:val="00065C3C"/>
    <w:rPr>
      <w:b/>
      <w:caps/>
      <w:color w:val="009DE0" w:themeColor="text2"/>
      <w:sz w:val="22"/>
    </w:rPr>
  </w:style>
  <w:style w:type="paragraph" w:styleId="Textvbloku">
    <w:name w:val="Block Text"/>
    <w:basedOn w:val="Normln"/>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Textvysvtlivek">
    <w:name w:val="endnote text"/>
    <w:basedOn w:val="Normln"/>
    <w:link w:val="TextvysvtlivekChar"/>
    <w:semiHidden/>
    <w:rsid w:val="00050588"/>
    <w:pPr>
      <w:spacing w:line="200" w:lineRule="atLeast"/>
      <w:ind w:left="85" w:hanging="85"/>
    </w:pPr>
    <w:rPr>
      <w:color w:val="797766" w:themeColor="background2"/>
      <w:sz w:val="12"/>
      <w:szCs w:val="20"/>
    </w:rPr>
  </w:style>
  <w:style w:type="character" w:customStyle="1" w:styleId="TextvysvtlivekChar">
    <w:name w:val="Text vysvětlivek Char"/>
    <w:basedOn w:val="Standardnpsmoodstavce"/>
    <w:link w:val="Textvysvtlivek"/>
    <w:uiPriority w:val="21"/>
    <w:semiHidden/>
    <w:rsid w:val="00A539A2"/>
    <w:rPr>
      <w:color w:val="797766" w:themeColor="background2"/>
      <w:sz w:val="12"/>
      <w:szCs w:val="20"/>
      <w:lang w:val="en-GB"/>
    </w:rPr>
  </w:style>
  <w:style w:type="character" w:styleId="Odkaznavysvtlivky">
    <w:name w:val="endnote reference"/>
    <w:basedOn w:val="Standardnpsmoodstavce"/>
    <w:uiPriority w:val="21"/>
    <w:semiHidden/>
    <w:rsid w:val="009E4B94"/>
    <w:rPr>
      <w:vertAlign w:val="superscript"/>
      <w:lang w:val="en-GB"/>
    </w:rPr>
  </w:style>
  <w:style w:type="paragraph" w:styleId="Textpoznpodarou">
    <w:name w:val="footnote text"/>
    <w:basedOn w:val="Normln"/>
    <w:link w:val="TextpoznpodarouChar"/>
    <w:uiPriority w:val="21"/>
    <w:semiHidden/>
    <w:rsid w:val="00050588"/>
    <w:pPr>
      <w:spacing w:line="200" w:lineRule="atLeast"/>
      <w:ind w:left="85" w:hanging="85"/>
    </w:pPr>
    <w:rPr>
      <w:color w:val="797766"/>
      <w:sz w:val="12"/>
      <w:szCs w:val="20"/>
    </w:rPr>
  </w:style>
  <w:style w:type="character" w:customStyle="1" w:styleId="TextpoznpodarouChar">
    <w:name w:val="Text pozn. pod čarou Char"/>
    <w:basedOn w:val="Standardnpsmoodstavce"/>
    <w:link w:val="Textpoznpodarou"/>
    <w:uiPriority w:val="21"/>
    <w:semiHidden/>
    <w:rsid w:val="00A539A2"/>
    <w:rPr>
      <w:color w:val="797766"/>
      <w:sz w:val="12"/>
      <w:szCs w:val="20"/>
      <w:lang w:val="en-GB"/>
    </w:rPr>
  </w:style>
  <w:style w:type="paragraph" w:styleId="Seznamsodrkami">
    <w:name w:val="List Bullet"/>
    <w:basedOn w:val="Normln"/>
    <w:uiPriority w:val="2"/>
    <w:qFormat/>
    <w:rsid w:val="006B30A9"/>
    <w:pPr>
      <w:numPr>
        <w:numId w:val="1"/>
      </w:numPr>
      <w:contextualSpacing/>
    </w:pPr>
  </w:style>
  <w:style w:type="paragraph" w:styleId="slovanseznam">
    <w:name w:val="List Number"/>
    <w:basedOn w:val="Normln"/>
    <w:uiPriority w:val="2"/>
    <w:qFormat/>
    <w:rsid w:val="006B30A9"/>
    <w:pPr>
      <w:numPr>
        <w:numId w:val="6"/>
      </w:numPr>
      <w:contextualSpacing/>
    </w:pPr>
  </w:style>
  <w:style w:type="character" w:styleId="slostrnky">
    <w:name w:val="page number"/>
    <w:basedOn w:val="Standardnpsmoodstavce"/>
    <w:uiPriority w:val="21"/>
    <w:semiHidden/>
    <w:rsid w:val="00424709"/>
    <w:rPr>
      <w:lang w:val="en-GB"/>
    </w:rPr>
  </w:style>
  <w:style w:type="paragraph" w:customStyle="1" w:styleId="Template">
    <w:name w:val="Template"/>
    <w:uiPriority w:val="8"/>
    <w:semiHidden/>
    <w:rsid w:val="00C2018C"/>
    <w:pPr>
      <w:spacing w:line="200" w:lineRule="atLeast"/>
    </w:pPr>
    <w:rPr>
      <w:noProof/>
      <w:sz w:val="14"/>
      <w:lang w:val="en-GB"/>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Theme="majorEastAsia" w:cstheme="majorBidi"/>
      <w:b/>
      <w:bCs/>
      <w:sz w:val="28"/>
      <w:szCs w:val="24"/>
    </w:rPr>
  </w:style>
  <w:style w:type="paragraph" w:styleId="Seznamobrzk">
    <w:name w:val="table of figures"/>
    <w:basedOn w:val="Normln"/>
    <w:next w:val="Normln"/>
    <w:uiPriority w:val="10"/>
    <w:semiHidden/>
    <w:rsid w:val="00B01724"/>
    <w:pPr>
      <w:tabs>
        <w:tab w:val="right" w:pos="7229"/>
      </w:tabs>
      <w:ind w:right="2268"/>
    </w:pPr>
  </w:style>
  <w:style w:type="paragraph" w:styleId="Podpis">
    <w:name w:val="Signature"/>
    <w:basedOn w:val="Normln"/>
    <w:link w:val="PodpisChar"/>
    <w:uiPriority w:val="99"/>
    <w:semiHidden/>
    <w:rsid w:val="00424709"/>
    <w:pPr>
      <w:spacing w:line="240" w:lineRule="auto"/>
      <w:ind w:left="4252"/>
    </w:pPr>
  </w:style>
  <w:style w:type="character" w:customStyle="1" w:styleId="PodpisChar">
    <w:name w:val="Podpis Char"/>
    <w:basedOn w:val="Standardnpsmoodstavce"/>
    <w:link w:val="Podpis"/>
    <w:uiPriority w:val="99"/>
    <w:semiHidden/>
    <w:rsid w:val="00A539A2"/>
    <w:rPr>
      <w:lang w:val="en-GB"/>
    </w:rPr>
  </w:style>
  <w:style w:type="character" w:styleId="Zstupntext">
    <w:name w:val="Placeholder Text"/>
    <w:basedOn w:val="Standardnpsmoodstavce"/>
    <w:uiPriority w:val="99"/>
    <w:semiHidden/>
    <w:rsid w:val="00424709"/>
    <w:rPr>
      <w:color w:val="auto"/>
      <w:lang w:val="en-GB"/>
    </w:rPr>
  </w:style>
  <w:style w:type="paragraph" w:customStyle="1" w:styleId="Table">
    <w:name w:val="Table"/>
    <w:uiPriority w:val="4"/>
    <w:semiHidden/>
    <w:rsid w:val="00090843"/>
    <w:pPr>
      <w:spacing w:before="40" w:after="40" w:line="200" w:lineRule="atLeast"/>
      <w:ind w:left="57" w:right="113"/>
    </w:pPr>
    <w:rPr>
      <w:sz w:val="14"/>
      <w:lang w:val="en-GB"/>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themeColor="text1"/>
      <w:sz w:val="20"/>
    </w:rPr>
  </w:style>
  <w:style w:type="character" w:customStyle="1" w:styleId="CittChar">
    <w:name w:val="Citát Char"/>
    <w:basedOn w:val="Standardnpsmoodstavce"/>
    <w:link w:val="Citt"/>
    <w:uiPriority w:val="19"/>
    <w:semiHidden/>
    <w:rsid w:val="00004865"/>
    <w:rPr>
      <w:b/>
      <w:iCs/>
      <w:color w:val="000000" w:themeColor="text1"/>
      <w:sz w:val="20"/>
      <w:lang w:val="en-GB"/>
    </w:rPr>
  </w:style>
  <w:style w:type="character" w:styleId="Nzevknihy">
    <w:name w:val="Book Title"/>
    <w:basedOn w:val="Standardnpsmoodstavce"/>
    <w:uiPriority w:val="99"/>
    <w:semiHidden/>
    <w:qFormat/>
    <w:rsid w:val="007546AF"/>
    <w:rPr>
      <w:b/>
      <w:bCs/>
      <w:caps w:val="0"/>
      <w:smallCaps w:val="0"/>
      <w:spacing w:val="5"/>
      <w:lang w:val="en-GB"/>
    </w:rPr>
  </w:style>
  <w:style w:type="paragraph" w:styleId="Seznamcitac">
    <w:name w:val="table of authorities"/>
    <w:basedOn w:val="Normln"/>
    <w:next w:val="Normln"/>
    <w:uiPriority w:val="10"/>
    <w:semiHidden/>
    <w:rsid w:val="002E74A4"/>
    <w:pPr>
      <w:ind w:right="567"/>
    </w:pPr>
  </w:style>
  <w:style w:type="paragraph" w:styleId="Normlnodsazen">
    <w:name w:val="Normal Indent"/>
    <w:basedOn w:val="Normln"/>
    <w:uiPriority w:val="99"/>
    <w:semiHidden/>
    <w:rsid w:val="005A28D4"/>
    <w:pPr>
      <w:ind w:left="1134"/>
    </w:pPr>
  </w:style>
  <w:style w:type="table" w:styleId="Mkatabulky">
    <w:name w:val="Table Grid"/>
    <w:aliases w:val="EY Table,CV table"/>
    <w:basedOn w:val="Normlntabulka"/>
    <w:uiPriority w:val="59"/>
    <w:rsid w:val="009737E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rPr>
      <w:lang w:val="en-GB"/>
    </w:rPr>
    <w:tblPr>
      <w:tblCellMar>
        <w:left w:w="0" w:type="dxa"/>
        <w:right w:w="0" w:type="dxa"/>
      </w:tblCellMar>
    </w:tblPr>
  </w:style>
  <w:style w:type="paragraph" w:styleId="Bezmezer">
    <w:name w:val="No Spacing"/>
    <w:uiPriority w:val="99"/>
    <w:semiHidden/>
    <w:rsid w:val="00B0422A"/>
    <w:pPr>
      <w:spacing w:line="240" w:lineRule="atLeast"/>
    </w:pPr>
    <w:rPr>
      <w:lang w:val="en-GB"/>
    </w:r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cs="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cs="Times New Roman"/>
      <w:sz w:val="14"/>
    </w:rPr>
  </w:style>
  <w:style w:type="paragraph" w:styleId="Textbubliny">
    <w:name w:val="Balloon Text"/>
    <w:basedOn w:val="Normln"/>
    <w:link w:val="TextbublinyChar"/>
    <w:uiPriority w:val="99"/>
    <w:semiHidden/>
    <w:rsid w:val="000162D0"/>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A539A2"/>
    <w:rPr>
      <w:rFonts w:ascii="Segoe UI" w:hAnsi="Segoe UI" w:cs="Segoe UI"/>
      <w:lang w:val="en-GB"/>
    </w:rPr>
  </w:style>
  <w:style w:type="paragraph" w:styleId="Bibliografie">
    <w:name w:val="Bibliography"/>
    <w:basedOn w:val="Normln"/>
    <w:next w:val="Normln"/>
    <w:uiPriority w:val="99"/>
    <w:semiHidden/>
    <w:rsid w:val="000162D0"/>
  </w:style>
  <w:style w:type="paragraph" w:styleId="Zkladntext">
    <w:name w:val="Body Text"/>
    <w:basedOn w:val="Normln"/>
    <w:link w:val="ZkladntextChar"/>
    <w:uiPriority w:val="99"/>
    <w:semiHidden/>
    <w:rsid w:val="000162D0"/>
    <w:pPr>
      <w:spacing w:after="120"/>
    </w:pPr>
  </w:style>
  <w:style w:type="character" w:customStyle="1" w:styleId="ZkladntextChar">
    <w:name w:val="Základní text Char"/>
    <w:basedOn w:val="Standardnpsmoodstavce"/>
    <w:link w:val="Zkladntext"/>
    <w:uiPriority w:val="99"/>
    <w:semiHidden/>
    <w:rsid w:val="00A539A2"/>
    <w:rPr>
      <w:lang w:val="en-GB"/>
    </w:rPr>
  </w:style>
  <w:style w:type="paragraph" w:styleId="Zkladntext2">
    <w:name w:val="Body Text 2"/>
    <w:basedOn w:val="Normln"/>
    <w:link w:val="Zkladntext2Char"/>
    <w:uiPriority w:val="99"/>
    <w:semiHidden/>
    <w:rsid w:val="000162D0"/>
    <w:pPr>
      <w:spacing w:after="120" w:line="480" w:lineRule="auto"/>
    </w:pPr>
  </w:style>
  <w:style w:type="character" w:customStyle="1" w:styleId="Zkladntext2Char">
    <w:name w:val="Základní text 2 Char"/>
    <w:basedOn w:val="Standardnpsmoodstavce"/>
    <w:link w:val="Zkladntext2"/>
    <w:uiPriority w:val="99"/>
    <w:semiHidden/>
    <w:rsid w:val="00A539A2"/>
    <w:rPr>
      <w:lang w:val="en-GB"/>
    </w:rPr>
  </w:style>
  <w:style w:type="paragraph" w:styleId="Zkladntext3">
    <w:name w:val="Body Text 3"/>
    <w:basedOn w:val="Normln"/>
    <w:link w:val="Zkladntext3Char"/>
    <w:uiPriority w:val="99"/>
    <w:semiHidden/>
    <w:rsid w:val="000162D0"/>
    <w:pPr>
      <w:spacing w:after="120"/>
    </w:pPr>
    <w:rPr>
      <w:sz w:val="16"/>
      <w:szCs w:val="16"/>
    </w:rPr>
  </w:style>
  <w:style w:type="character" w:customStyle="1" w:styleId="Zkladntext3Char">
    <w:name w:val="Základní text 3 Char"/>
    <w:basedOn w:val="Standardnpsmoodstavce"/>
    <w:link w:val="Zkladntext3"/>
    <w:uiPriority w:val="99"/>
    <w:semiHidden/>
    <w:rsid w:val="00A539A2"/>
    <w:rPr>
      <w:sz w:val="16"/>
      <w:szCs w:val="16"/>
      <w:lang w:val="en-GB"/>
    </w:rPr>
  </w:style>
  <w:style w:type="paragraph" w:styleId="Zkladntext-prvnodsazen">
    <w:name w:val="Body Text First Indent"/>
    <w:basedOn w:val="Zkladntext"/>
    <w:link w:val="Zkladntext-prvnodsazenChar"/>
    <w:uiPriority w:val="99"/>
    <w:semiHidden/>
    <w:rsid w:val="000162D0"/>
    <w:pPr>
      <w:spacing w:after="0"/>
      <w:ind w:firstLine="360"/>
    </w:pPr>
  </w:style>
  <w:style w:type="character" w:customStyle="1" w:styleId="Zkladntext-prvnodsazenChar">
    <w:name w:val="Základní text - první odsazený Char"/>
    <w:basedOn w:val="ZkladntextChar"/>
    <w:link w:val="Zkladntext-prvnodsazen"/>
    <w:uiPriority w:val="99"/>
    <w:semiHidden/>
    <w:rsid w:val="00A539A2"/>
    <w:rPr>
      <w:lang w:val="en-GB"/>
    </w:rPr>
  </w:style>
  <w:style w:type="paragraph" w:styleId="Zkladntextodsazen">
    <w:name w:val="Body Text Indent"/>
    <w:basedOn w:val="Normln"/>
    <w:link w:val="ZkladntextodsazenChar"/>
    <w:uiPriority w:val="99"/>
    <w:semiHidden/>
    <w:rsid w:val="000162D0"/>
    <w:pPr>
      <w:spacing w:after="120"/>
      <w:ind w:left="283"/>
    </w:pPr>
  </w:style>
  <w:style w:type="character" w:customStyle="1" w:styleId="ZkladntextodsazenChar">
    <w:name w:val="Základní text odsazený Char"/>
    <w:basedOn w:val="Standardnpsmoodstavce"/>
    <w:link w:val="Zkladntextodsazen"/>
    <w:uiPriority w:val="99"/>
    <w:semiHidden/>
    <w:rsid w:val="00A539A2"/>
    <w:rPr>
      <w:lang w:val="en-GB"/>
    </w:rPr>
  </w:style>
  <w:style w:type="paragraph" w:styleId="Zkladntext-prvnodsazen2">
    <w:name w:val="Body Text First Indent 2"/>
    <w:basedOn w:val="Zkladntextodsazen"/>
    <w:link w:val="Zkladntext-prvnodsazen2Char"/>
    <w:uiPriority w:val="99"/>
    <w:semiHidden/>
    <w:rsid w:val="000162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A539A2"/>
    <w:rPr>
      <w:lang w:val="en-GB"/>
    </w:rPr>
  </w:style>
  <w:style w:type="paragraph" w:styleId="Zkladntextodsazen2">
    <w:name w:val="Body Text Indent 2"/>
    <w:basedOn w:val="Normln"/>
    <w:link w:val="Zkladntextodsazen2Char"/>
    <w:uiPriority w:val="99"/>
    <w:semiHidden/>
    <w:rsid w:val="000162D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539A2"/>
    <w:rPr>
      <w:lang w:val="en-GB"/>
    </w:rPr>
  </w:style>
  <w:style w:type="paragraph" w:styleId="Zkladntextodsazen3">
    <w:name w:val="Body Text Indent 3"/>
    <w:basedOn w:val="Normln"/>
    <w:link w:val="Zkladntextodsazen3Char"/>
    <w:uiPriority w:val="99"/>
    <w:semiHidden/>
    <w:rsid w:val="000162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539A2"/>
    <w:rPr>
      <w:sz w:val="16"/>
      <w:szCs w:val="16"/>
      <w:lang w:val="en-GB"/>
    </w:rPr>
  </w:style>
  <w:style w:type="paragraph" w:styleId="Zvr">
    <w:name w:val="Closing"/>
    <w:basedOn w:val="Normln"/>
    <w:link w:val="ZvrChar"/>
    <w:uiPriority w:val="99"/>
    <w:semiHidden/>
    <w:rsid w:val="000162D0"/>
    <w:pPr>
      <w:spacing w:line="240" w:lineRule="auto"/>
      <w:ind w:left="4252"/>
    </w:pPr>
  </w:style>
  <w:style w:type="character" w:customStyle="1" w:styleId="ZvrChar">
    <w:name w:val="Závěr Char"/>
    <w:basedOn w:val="Standardnpsmoodstavce"/>
    <w:link w:val="Zvr"/>
    <w:uiPriority w:val="99"/>
    <w:semiHidden/>
    <w:rsid w:val="00A539A2"/>
    <w:rPr>
      <w:lang w:val="en-GB"/>
    </w:rPr>
  </w:style>
  <w:style w:type="table" w:styleId="Barevnmka">
    <w:name w:val="Colorful Grid"/>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DF6FD" w:themeFill="accent1" w:themeFillTint="33"/>
    </w:tcPr>
    <w:tblStylePr w:type="firstRow">
      <w:rPr>
        <w:b/>
        <w:bCs/>
      </w:rPr>
      <w:tblPr/>
      <w:tcPr>
        <w:shd w:val="clear" w:color="auto" w:fill="DBEDFB" w:themeFill="accent1" w:themeFillTint="66"/>
      </w:tcPr>
    </w:tblStylePr>
    <w:tblStylePr w:type="lastRow">
      <w:rPr>
        <w:b/>
        <w:bCs/>
        <w:color w:val="000000" w:themeColor="text1"/>
      </w:rPr>
      <w:tblPr/>
      <w:tcPr>
        <w:shd w:val="clear" w:color="auto" w:fill="DBEDFB" w:themeFill="accent1" w:themeFillTint="66"/>
      </w:tcPr>
    </w:tblStylePr>
    <w:tblStylePr w:type="firstCol">
      <w:rPr>
        <w:color w:val="FFFFFF" w:themeColor="background1"/>
      </w:rPr>
      <w:tblPr/>
      <w:tcPr>
        <w:shd w:val="clear" w:color="auto" w:fill="49A3EA" w:themeFill="accent1" w:themeFillShade="BF"/>
      </w:tcPr>
    </w:tblStylePr>
    <w:tblStylePr w:type="lastCol">
      <w:rPr>
        <w:color w:val="FFFFFF" w:themeColor="background1"/>
      </w:rPr>
      <w:tblPr/>
      <w:tcPr>
        <w:shd w:val="clear" w:color="auto" w:fill="49A3EA" w:themeFill="accent1" w:themeFillShade="BF"/>
      </w:tc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Barevnmkazvraznn2">
    <w:name w:val="Colorful Grid Accent 2"/>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DDEDDB" w:themeFill="accent2" w:themeFillTint="33"/>
    </w:tcPr>
    <w:tblStylePr w:type="firstRow">
      <w:rPr>
        <w:b/>
        <w:bCs/>
      </w:rPr>
      <w:tblPr/>
      <w:tcPr>
        <w:shd w:val="clear" w:color="auto" w:fill="BCDCB8" w:themeFill="accent2" w:themeFillTint="66"/>
      </w:tcPr>
    </w:tblStylePr>
    <w:tblStylePr w:type="lastRow">
      <w:rPr>
        <w:b/>
        <w:bCs/>
        <w:color w:val="000000" w:themeColor="text1"/>
      </w:rPr>
      <w:tblPr/>
      <w:tcPr>
        <w:shd w:val="clear" w:color="auto" w:fill="BCDCB8" w:themeFill="accent2" w:themeFillTint="66"/>
      </w:tcPr>
    </w:tblStylePr>
    <w:tblStylePr w:type="firstCol">
      <w:rPr>
        <w:color w:val="FFFFFF" w:themeColor="background1"/>
      </w:rPr>
      <w:tblPr/>
      <w:tcPr>
        <w:shd w:val="clear" w:color="auto" w:fill="447B3C" w:themeFill="accent2" w:themeFillShade="BF"/>
      </w:tcPr>
    </w:tblStylePr>
    <w:tblStylePr w:type="lastCol">
      <w:rPr>
        <w:color w:val="FFFFFF" w:themeColor="background1"/>
      </w:rPr>
      <w:tblPr/>
      <w:tcPr>
        <w:shd w:val="clear" w:color="auto" w:fill="447B3C" w:themeFill="accent2" w:themeFillShade="BF"/>
      </w:tc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Barevnmkazvraznn3">
    <w:name w:val="Colorful Grid Accent 3"/>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CF3D5" w:themeFill="accent3" w:themeFillTint="33"/>
    </w:tcPr>
    <w:tblStylePr w:type="firstRow">
      <w:rPr>
        <w:b/>
        <w:bCs/>
      </w:rPr>
      <w:tblPr/>
      <w:tcPr>
        <w:shd w:val="clear" w:color="auto" w:fill="DAE7AC" w:themeFill="accent3" w:themeFillTint="66"/>
      </w:tcPr>
    </w:tblStylePr>
    <w:tblStylePr w:type="lastRow">
      <w:rPr>
        <w:b/>
        <w:bCs/>
        <w:color w:val="000000" w:themeColor="text1"/>
      </w:rPr>
      <w:tblPr/>
      <w:tcPr>
        <w:shd w:val="clear" w:color="auto" w:fill="DAE7AC" w:themeFill="accent3" w:themeFillTint="66"/>
      </w:tcPr>
    </w:tblStylePr>
    <w:tblStylePr w:type="firstCol">
      <w:rPr>
        <w:color w:val="FFFFFF" w:themeColor="background1"/>
      </w:rPr>
      <w:tblPr/>
      <w:tcPr>
        <w:shd w:val="clear" w:color="auto" w:fill="788E28" w:themeFill="accent3" w:themeFillShade="BF"/>
      </w:tcPr>
    </w:tblStylePr>
    <w:tblStylePr w:type="lastCol">
      <w:rPr>
        <w:color w:val="FFFFFF" w:themeColor="background1"/>
      </w:rPr>
      <w:tblPr/>
      <w:tcPr>
        <w:shd w:val="clear" w:color="auto" w:fill="788E28" w:themeFill="accent3" w:themeFillShade="BF"/>
      </w:tc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Barevnmkazvraznn4">
    <w:name w:val="Colorful Grid Accent 4"/>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FC0E6" w:themeFill="accent4" w:themeFillTint="33"/>
    </w:tcPr>
    <w:tblStylePr w:type="firstRow">
      <w:rPr>
        <w:b/>
        <w:bCs/>
      </w:rPr>
      <w:tblPr/>
      <w:tcPr>
        <w:shd w:val="clear" w:color="auto" w:fill="FF81CE" w:themeFill="accent4" w:themeFillTint="66"/>
      </w:tcPr>
    </w:tblStylePr>
    <w:tblStylePr w:type="lastRow">
      <w:rPr>
        <w:b/>
        <w:bCs/>
        <w:color w:val="000000" w:themeColor="text1"/>
      </w:rPr>
      <w:tblPr/>
      <w:tcPr>
        <w:shd w:val="clear" w:color="auto" w:fill="FF81CE" w:themeFill="accent4" w:themeFillTint="66"/>
      </w:tcPr>
    </w:tblStylePr>
    <w:tblStylePr w:type="firstCol">
      <w:rPr>
        <w:color w:val="FFFFFF" w:themeColor="background1"/>
      </w:rPr>
      <w:tblPr/>
      <w:tcPr>
        <w:shd w:val="clear" w:color="auto" w:fill="92005A" w:themeFill="accent4" w:themeFillShade="BF"/>
      </w:tcPr>
    </w:tblStylePr>
    <w:tblStylePr w:type="lastCol">
      <w:rPr>
        <w:color w:val="FFFFFF" w:themeColor="background1"/>
      </w:rPr>
      <w:tblPr/>
      <w:tcPr>
        <w:shd w:val="clear" w:color="auto" w:fill="92005A" w:themeFill="accent4" w:themeFillShade="BF"/>
      </w:tc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Barevnmkazvraznn5">
    <w:name w:val="Colorful Grid Accent 5"/>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8D2CB" w:themeFill="accent5" w:themeFillTint="33"/>
    </w:tcPr>
    <w:tblStylePr w:type="firstRow">
      <w:rPr>
        <w:b/>
        <w:bCs/>
      </w:rPr>
      <w:tblPr/>
      <w:tcPr>
        <w:shd w:val="clear" w:color="auto" w:fill="F2A698" w:themeFill="accent5" w:themeFillTint="66"/>
      </w:tcPr>
    </w:tblStylePr>
    <w:tblStylePr w:type="lastRow">
      <w:rPr>
        <w:b/>
        <w:bCs/>
        <w:color w:val="000000" w:themeColor="text1"/>
      </w:rPr>
      <w:tblPr/>
      <w:tcPr>
        <w:shd w:val="clear" w:color="auto" w:fill="F2A698" w:themeFill="accent5" w:themeFillTint="66"/>
      </w:tcPr>
    </w:tblStylePr>
    <w:tblStylePr w:type="firstCol">
      <w:rPr>
        <w:color w:val="FFFFFF" w:themeColor="background1"/>
      </w:rPr>
      <w:tblPr/>
      <w:tcPr>
        <w:shd w:val="clear" w:color="auto" w:fill="942612" w:themeFill="accent5" w:themeFillShade="BF"/>
      </w:tcPr>
    </w:tblStylePr>
    <w:tblStylePr w:type="lastCol">
      <w:rPr>
        <w:color w:val="FFFFFF" w:themeColor="background1"/>
      </w:rPr>
      <w:tblPr/>
      <w:tcPr>
        <w:shd w:val="clear" w:color="auto" w:fill="942612" w:themeFill="accent5" w:themeFillShade="BF"/>
      </w:tc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Barevnmkazvraznn6">
    <w:name w:val="Colorful Grid Accent 6"/>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5F5F3" w:themeFill="accent6" w:themeFillTint="33"/>
    </w:tcPr>
    <w:tblStylePr w:type="firstRow">
      <w:rPr>
        <w:b/>
        <w:bCs/>
      </w:rPr>
      <w:tblPr/>
      <w:tcPr>
        <w:shd w:val="clear" w:color="auto" w:fill="ECEBE7" w:themeFill="accent6" w:themeFillTint="66"/>
      </w:tcPr>
    </w:tblStylePr>
    <w:tblStylePr w:type="lastRow">
      <w:rPr>
        <w:b/>
        <w:bCs/>
        <w:color w:val="000000" w:themeColor="text1"/>
      </w:rPr>
      <w:tblPr/>
      <w:tcPr>
        <w:shd w:val="clear" w:color="auto" w:fill="ECEBE7" w:themeFill="accent6" w:themeFillTint="66"/>
      </w:tcPr>
    </w:tblStylePr>
    <w:tblStylePr w:type="firstCol">
      <w:rPr>
        <w:color w:val="FFFFFF" w:themeColor="background1"/>
      </w:rPr>
      <w:tblPr/>
      <w:tcPr>
        <w:shd w:val="clear" w:color="auto" w:fill="A2A08C" w:themeFill="accent6" w:themeFillShade="BF"/>
      </w:tcPr>
    </w:tblStylePr>
    <w:tblStylePr w:type="lastCol">
      <w:rPr>
        <w:color w:val="FFFFFF" w:themeColor="background1"/>
      </w:rPr>
      <w:tblPr/>
      <w:tcPr>
        <w:shd w:val="clear" w:color="auto" w:fill="A2A08C" w:themeFill="accent6" w:themeFillShade="BF"/>
      </w:tc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Barevnseznam">
    <w:name w:val="Colorful List"/>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AFE" w:themeFill="accen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hemeFill="accent1" w:themeFillTint="3F"/>
      </w:tcPr>
    </w:tblStylePr>
    <w:tblStylePr w:type="band1Horz">
      <w:tblPr/>
      <w:tcPr>
        <w:shd w:val="clear" w:color="auto" w:fill="EDF6FD" w:themeFill="accent1" w:themeFillTint="33"/>
      </w:tcPr>
    </w:tblStylePr>
  </w:style>
  <w:style w:type="table" w:styleId="Barevnseznamzvraznn2">
    <w:name w:val="Colorful List Accent 2"/>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EF6ED" w:themeFill="accent2"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hemeFill="accent2" w:themeFillTint="3F"/>
      </w:tcPr>
    </w:tblStylePr>
    <w:tblStylePr w:type="band1Horz">
      <w:tblPr/>
      <w:tcPr>
        <w:shd w:val="clear" w:color="auto" w:fill="DDEDDB" w:themeFill="accent2" w:themeFillTint="33"/>
      </w:tcPr>
    </w:tblStylePr>
  </w:style>
  <w:style w:type="table" w:styleId="Barevnseznamzvraznn3">
    <w:name w:val="Colorful List Accent 3"/>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9EA" w:themeFill="accent3" w:themeFillTint="19"/>
    </w:tcPr>
    <w:tblStylePr w:type="firstRow">
      <w:rPr>
        <w:b/>
        <w:bCs/>
        <w:color w:val="FFFFFF" w:themeColor="background1"/>
      </w:rPr>
      <w:tblPr/>
      <w:tcPr>
        <w:tcBorders>
          <w:bottom w:val="single" w:sz="12" w:space="0" w:color="FFFFFF" w:themeColor="background1"/>
        </w:tcBorders>
        <w:shd w:val="clear" w:color="auto" w:fill="9C0060" w:themeFill="accent4" w:themeFillShade="CC"/>
      </w:tcPr>
    </w:tblStylePr>
    <w:tblStylePr w:type="lastRow">
      <w:rPr>
        <w:b/>
        <w:bCs/>
        <w:color w:val="9C006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hemeFill="accent3" w:themeFillTint="3F"/>
      </w:tcPr>
    </w:tblStylePr>
    <w:tblStylePr w:type="band1Horz">
      <w:tblPr/>
      <w:tcPr>
        <w:shd w:val="clear" w:color="auto" w:fill="ECF3D5" w:themeFill="accent3" w:themeFillTint="33"/>
      </w:tcPr>
    </w:tblStylePr>
  </w:style>
  <w:style w:type="table" w:styleId="Barevnseznamzvraznn4">
    <w:name w:val="Colorful List Accent 4"/>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FE0F3" w:themeFill="accent4" w:themeFillTint="19"/>
    </w:tcPr>
    <w:tblStylePr w:type="firstRow">
      <w:rPr>
        <w:b/>
        <w:bCs/>
        <w:color w:val="FFFFFF" w:themeColor="background1"/>
      </w:rPr>
      <w:tblPr/>
      <w:tcPr>
        <w:tcBorders>
          <w:bottom w:val="single" w:sz="12" w:space="0" w:color="FFFFFF" w:themeColor="background1"/>
        </w:tcBorders>
        <w:shd w:val="clear" w:color="auto" w:fill="80982B" w:themeFill="accent3" w:themeFillShade="CC"/>
      </w:tcPr>
    </w:tblStylePr>
    <w:tblStylePr w:type="lastRow">
      <w:rPr>
        <w:b/>
        <w:bCs/>
        <w:color w:val="8098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hemeFill="accent4" w:themeFillTint="3F"/>
      </w:tcPr>
    </w:tblStylePr>
    <w:tblStylePr w:type="band1Horz">
      <w:tblPr/>
      <w:tcPr>
        <w:shd w:val="clear" w:color="auto" w:fill="FFC0E6" w:themeFill="accent4" w:themeFillTint="33"/>
      </w:tcPr>
    </w:tblStylePr>
  </w:style>
  <w:style w:type="table" w:styleId="Barevnseznamzvraznn5">
    <w:name w:val="Colorful List Accent 5"/>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CE9E5" w:themeFill="accent5" w:themeFillTint="19"/>
    </w:tcPr>
    <w:tblStylePr w:type="firstRow">
      <w:rPr>
        <w:b/>
        <w:bCs/>
        <w:color w:val="FFFFFF" w:themeColor="background1"/>
      </w:rPr>
      <w:tblPr/>
      <w:tcPr>
        <w:tcBorders>
          <w:bottom w:val="single" w:sz="12" w:space="0" w:color="FFFFFF" w:themeColor="background1"/>
        </w:tcBorders>
        <w:shd w:val="clear" w:color="auto" w:fill="ABA998" w:themeFill="accent6" w:themeFillShade="CC"/>
      </w:tcPr>
    </w:tblStylePr>
    <w:tblStylePr w:type="lastRow">
      <w:rPr>
        <w:b/>
        <w:bCs/>
        <w:color w:val="ABA9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hemeFill="accent5" w:themeFillTint="3F"/>
      </w:tcPr>
    </w:tblStylePr>
    <w:tblStylePr w:type="band1Horz">
      <w:tblPr/>
      <w:tcPr>
        <w:shd w:val="clear" w:color="auto" w:fill="F8D2CB" w:themeFill="accent5" w:themeFillTint="33"/>
      </w:tcPr>
    </w:tblStylePr>
  </w:style>
  <w:style w:type="table" w:styleId="Barevnseznamzvraznn6">
    <w:name w:val="Colorful List Accent 6"/>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AFAF9" w:themeFill="accent6" w:themeFillTint="19"/>
    </w:tcPr>
    <w:tblStylePr w:type="firstRow">
      <w:rPr>
        <w:b/>
        <w:bCs/>
        <w:color w:val="FFFFFF" w:themeColor="background1"/>
      </w:rPr>
      <w:tblPr/>
      <w:tcPr>
        <w:tcBorders>
          <w:bottom w:val="single" w:sz="12" w:space="0" w:color="FFFFFF" w:themeColor="background1"/>
        </w:tcBorders>
        <w:shd w:val="clear" w:color="auto" w:fill="9E2913" w:themeFill="accent5" w:themeFillShade="CC"/>
      </w:tcPr>
    </w:tblStylePr>
    <w:tblStylePr w:type="lastRow">
      <w:rPr>
        <w:b/>
        <w:bCs/>
        <w:color w:val="9E291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hemeFill="accent6" w:themeFillTint="3F"/>
      </w:tcPr>
    </w:tblStylePr>
    <w:tblStylePr w:type="band1Horz">
      <w:tblPr/>
      <w:tcPr>
        <w:shd w:val="clear" w:color="auto" w:fill="F5F5F3" w:themeFill="accent6" w:themeFillTint="33"/>
      </w:tcPr>
    </w:tblStylePr>
  </w:style>
  <w:style w:type="table" w:styleId="Barevnstnovn">
    <w:name w:val="Colorful Shading"/>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A7D3F5" w:themeColor="accent1"/>
        <w:bottom w:val="single" w:sz="4" w:space="0" w:color="A7D3F5" w:themeColor="accent1"/>
        <w:right w:val="single" w:sz="4" w:space="0" w:color="A7D3F5" w:themeColor="accent1"/>
        <w:insideH w:val="single" w:sz="4" w:space="0" w:color="FFFFFF" w:themeColor="background1"/>
        <w:insideV w:val="single" w:sz="4" w:space="0" w:color="FFFFFF" w:themeColor="background1"/>
      </w:tblBorders>
    </w:tblPr>
    <w:tcPr>
      <w:shd w:val="clear" w:color="auto" w:fill="F6FAFE" w:themeFill="accen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87DD" w:themeFill="accent1" w:themeFillShade="99"/>
      </w:tcPr>
    </w:tblStylePr>
    <w:tblStylePr w:type="firstCol">
      <w:rPr>
        <w:color w:val="FFFFFF" w:themeColor="background1"/>
      </w:rPr>
      <w:tblPr/>
      <w:tcPr>
        <w:tcBorders>
          <w:top w:val="nil"/>
          <w:left w:val="nil"/>
          <w:bottom w:val="nil"/>
          <w:right w:val="nil"/>
          <w:insideH w:val="single" w:sz="4" w:space="0" w:color="1987DD" w:themeColor="accent1" w:themeShade="99"/>
          <w:insideV w:val="nil"/>
        </w:tcBorders>
        <w:shd w:val="clear" w:color="auto" w:fill="1987D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987DD" w:themeFill="accent1" w:themeFillShade="99"/>
      </w:tcPr>
    </w:tblStylePr>
    <w:tblStylePr w:type="band1Vert">
      <w:tblPr/>
      <w:tcPr>
        <w:shd w:val="clear" w:color="auto" w:fill="DBEDFB" w:themeFill="accent1" w:themeFillTint="66"/>
      </w:tcPr>
    </w:tblStylePr>
    <w:tblStylePr w:type="band1Horz">
      <w:tblPr/>
      <w:tcPr>
        <w:shd w:val="clear" w:color="auto" w:fill="D3E8F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5CA551" w:themeColor="accent2"/>
        <w:bottom w:val="single" w:sz="4" w:space="0" w:color="5CA551" w:themeColor="accent2"/>
        <w:right w:val="single" w:sz="4" w:space="0" w:color="5CA551" w:themeColor="accent2"/>
        <w:insideH w:val="single" w:sz="4" w:space="0" w:color="FFFFFF" w:themeColor="background1"/>
        <w:insideV w:val="single" w:sz="4" w:space="0" w:color="FFFFFF" w:themeColor="background1"/>
      </w:tblBorders>
    </w:tblPr>
    <w:tcPr>
      <w:shd w:val="clear" w:color="auto" w:fill="EEF6ED" w:themeFill="accent2"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230" w:themeFill="accent2" w:themeFillShade="99"/>
      </w:tcPr>
    </w:tblStylePr>
    <w:tblStylePr w:type="firstCol">
      <w:rPr>
        <w:color w:val="FFFFFF" w:themeColor="background1"/>
      </w:rPr>
      <w:tblPr/>
      <w:tcPr>
        <w:tcBorders>
          <w:top w:val="nil"/>
          <w:left w:val="nil"/>
          <w:bottom w:val="nil"/>
          <w:right w:val="nil"/>
          <w:insideH w:val="single" w:sz="4" w:space="0" w:color="376230" w:themeColor="accent2" w:themeShade="99"/>
          <w:insideV w:val="nil"/>
        </w:tcBorders>
        <w:shd w:val="clear" w:color="auto" w:fill="37623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76230" w:themeFill="accent2" w:themeFillShade="99"/>
      </w:tcPr>
    </w:tblStylePr>
    <w:tblStylePr w:type="band1Vert">
      <w:tblPr/>
      <w:tcPr>
        <w:shd w:val="clear" w:color="auto" w:fill="BCDCB8" w:themeFill="accent2" w:themeFillTint="66"/>
      </w:tcPr>
    </w:tblStylePr>
    <w:tblStylePr w:type="band1Horz">
      <w:tblPr/>
      <w:tcPr>
        <w:shd w:val="clear" w:color="auto" w:fill="ACD3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40079" w:themeColor="accent4"/>
        <w:left w:val="single" w:sz="4" w:space="0" w:color="A1BF36" w:themeColor="accent3"/>
        <w:bottom w:val="single" w:sz="4" w:space="0" w:color="A1BF36" w:themeColor="accent3"/>
        <w:right w:val="single" w:sz="4" w:space="0" w:color="A1BF36" w:themeColor="accent3"/>
        <w:insideH w:val="single" w:sz="4" w:space="0" w:color="FFFFFF" w:themeColor="background1"/>
        <w:insideV w:val="single" w:sz="4" w:space="0" w:color="FFFFFF" w:themeColor="background1"/>
      </w:tblBorders>
    </w:tblPr>
    <w:tcPr>
      <w:shd w:val="clear" w:color="auto" w:fill="F6F9EA" w:themeFill="accent3" w:themeFillTint="19"/>
    </w:tcPr>
    <w:tblStylePr w:type="firstRow">
      <w:rPr>
        <w:b/>
        <w:bCs/>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220" w:themeFill="accent3" w:themeFillShade="99"/>
      </w:tcPr>
    </w:tblStylePr>
    <w:tblStylePr w:type="firstCol">
      <w:rPr>
        <w:color w:val="FFFFFF" w:themeColor="background1"/>
      </w:rPr>
      <w:tblPr/>
      <w:tcPr>
        <w:tcBorders>
          <w:top w:val="nil"/>
          <w:left w:val="nil"/>
          <w:bottom w:val="nil"/>
          <w:right w:val="nil"/>
          <w:insideH w:val="single" w:sz="4" w:space="0" w:color="607220" w:themeColor="accent3" w:themeShade="99"/>
          <w:insideV w:val="nil"/>
        </w:tcBorders>
        <w:shd w:val="clear" w:color="auto" w:fill="6072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220" w:themeFill="accent3" w:themeFillShade="99"/>
      </w:tcPr>
    </w:tblStylePr>
    <w:tblStylePr w:type="band1Vert">
      <w:tblPr/>
      <w:tcPr>
        <w:shd w:val="clear" w:color="auto" w:fill="DAE7AC" w:themeFill="accent3" w:themeFillTint="66"/>
      </w:tcPr>
    </w:tblStylePr>
    <w:tblStylePr w:type="band1Horz">
      <w:tblPr/>
      <w:tcPr>
        <w:shd w:val="clear" w:color="auto" w:fill="D1E298" w:themeFill="accent3" w:themeFillTint="7F"/>
      </w:tcPr>
    </w:tblStylePr>
  </w:style>
  <w:style w:type="table" w:styleId="Barevnstnovnzvraznn4">
    <w:name w:val="Colorful Shading Accent 4"/>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A1BF36" w:themeColor="accent3"/>
        <w:left w:val="single" w:sz="4" w:space="0" w:color="C40079" w:themeColor="accent4"/>
        <w:bottom w:val="single" w:sz="4" w:space="0" w:color="C40079" w:themeColor="accent4"/>
        <w:right w:val="single" w:sz="4" w:space="0" w:color="C40079" w:themeColor="accent4"/>
        <w:insideH w:val="single" w:sz="4" w:space="0" w:color="FFFFFF" w:themeColor="background1"/>
        <w:insideV w:val="single" w:sz="4" w:space="0" w:color="FFFFFF" w:themeColor="background1"/>
      </w:tblBorders>
    </w:tblPr>
    <w:tcPr>
      <w:shd w:val="clear" w:color="auto" w:fill="FFE0F3" w:themeFill="accent4" w:themeFillTint="19"/>
    </w:tcPr>
    <w:tblStylePr w:type="firstRow">
      <w:rPr>
        <w:b/>
        <w:bCs/>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0048" w:themeFill="accent4" w:themeFillShade="99"/>
      </w:tcPr>
    </w:tblStylePr>
    <w:tblStylePr w:type="firstCol">
      <w:rPr>
        <w:color w:val="FFFFFF" w:themeColor="background1"/>
      </w:rPr>
      <w:tblPr/>
      <w:tcPr>
        <w:tcBorders>
          <w:top w:val="nil"/>
          <w:left w:val="nil"/>
          <w:bottom w:val="nil"/>
          <w:right w:val="nil"/>
          <w:insideH w:val="single" w:sz="4" w:space="0" w:color="750048" w:themeColor="accent4" w:themeShade="99"/>
          <w:insideV w:val="nil"/>
        </w:tcBorders>
        <w:shd w:val="clear" w:color="auto" w:fill="75004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50048" w:themeFill="accent4" w:themeFillShade="99"/>
      </w:tcPr>
    </w:tblStylePr>
    <w:tblStylePr w:type="band1Vert">
      <w:tblPr/>
      <w:tcPr>
        <w:shd w:val="clear" w:color="auto" w:fill="FF81CE" w:themeFill="accent4" w:themeFillTint="66"/>
      </w:tcPr>
    </w:tblStylePr>
    <w:tblStylePr w:type="band1Horz">
      <w:tblPr/>
      <w:tcPr>
        <w:shd w:val="clear" w:color="auto" w:fill="FF62C2"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D0CFC5" w:themeColor="accent6"/>
        <w:left w:val="single" w:sz="4" w:space="0" w:color="C63418" w:themeColor="accent5"/>
        <w:bottom w:val="single" w:sz="4" w:space="0" w:color="C63418" w:themeColor="accent5"/>
        <w:right w:val="single" w:sz="4" w:space="0" w:color="C63418" w:themeColor="accent5"/>
        <w:insideH w:val="single" w:sz="4" w:space="0" w:color="FFFFFF" w:themeColor="background1"/>
        <w:insideV w:val="single" w:sz="4" w:space="0" w:color="FFFFFF" w:themeColor="background1"/>
      </w:tblBorders>
    </w:tblPr>
    <w:tcPr>
      <w:shd w:val="clear" w:color="auto" w:fill="FCE9E5" w:themeFill="accent5" w:themeFillTint="19"/>
    </w:tcPr>
    <w:tblStylePr w:type="firstRow">
      <w:rPr>
        <w:b/>
        <w:bCs/>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1F0E" w:themeFill="accent5" w:themeFillShade="99"/>
      </w:tcPr>
    </w:tblStylePr>
    <w:tblStylePr w:type="firstCol">
      <w:rPr>
        <w:color w:val="FFFFFF" w:themeColor="background1"/>
      </w:rPr>
      <w:tblPr/>
      <w:tcPr>
        <w:tcBorders>
          <w:top w:val="nil"/>
          <w:left w:val="nil"/>
          <w:bottom w:val="nil"/>
          <w:right w:val="nil"/>
          <w:insideH w:val="single" w:sz="4" w:space="0" w:color="761F0E" w:themeColor="accent5" w:themeShade="99"/>
          <w:insideV w:val="nil"/>
        </w:tcBorders>
        <w:shd w:val="clear" w:color="auto" w:fill="761F0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61F0E" w:themeFill="accent5" w:themeFillShade="99"/>
      </w:tcPr>
    </w:tblStylePr>
    <w:tblStylePr w:type="band1Vert">
      <w:tblPr/>
      <w:tcPr>
        <w:shd w:val="clear" w:color="auto" w:fill="F2A698" w:themeFill="accent5" w:themeFillTint="66"/>
      </w:tcPr>
    </w:tblStylePr>
    <w:tblStylePr w:type="band1Horz">
      <w:tblPr/>
      <w:tcPr>
        <w:shd w:val="clear" w:color="auto" w:fill="EF907E"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63418" w:themeColor="accent5"/>
        <w:left w:val="single" w:sz="4" w:space="0" w:color="D0CFC5" w:themeColor="accent6"/>
        <w:bottom w:val="single" w:sz="4" w:space="0" w:color="D0CFC5" w:themeColor="accent6"/>
        <w:right w:val="single" w:sz="4" w:space="0" w:color="D0CFC5" w:themeColor="accent6"/>
        <w:insideH w:val="single" w:sz="4" w:space="0" w:color="FFFFFF" w:themeColor="background1"/>
        <w:insideV w:val="single" w:sz="4" w:space="0" w:color="FFFFFF" w:themeColor="background1"/>
      </w:tblBorders>
    </w:tblPr>
    <w:tcPr>
      <w:shd w:val="clear" w:color="auto" w:fill="FAFAF9" w:themeFill="accent6" w:themeFillTint="19"/>
    </w:tcPr>
    <w:tblStylePr w:type="firstRow">
      <w:rPr>
        <w:b/>
        <w:bCs/>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6836C" w:themeFill="accent6" w:themeFillShade="99"/>
      </w:tcPr>
    </w:tblStylePr>
    <w:tblStylePr w:type="firstCol">
      <w:rPr>
        <w:color w:val="FFFFFF" w:themeColor="background1"/>
      </w:rPr>
      <w:tblPr/>
      <w:tcPr>
        <w:tcBorders>
          <w:top w:val="nil"/>
          <w:left w:val="nil"/>
          <w:bottom w:val="nil"/>
          <w:right w:val="nil"/>
          <w:insideH w:val="single" w:sz="4" w:space="0" w:color="86836C" w:themeColor="accent6" w:themeShade="99"/>
          <w:insideV w:val="nil"/>
        </w:tcBorders>
        <w:shd w:val="clear" w:color="auto" w:fill="86836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6836C" w:themeFill="accent6" w:themeFillShade="99"/>
      </w:tcPr>
    </w:tblStylePr>
    <w:tblStylePr w:type="band1Vert">
      <w:tblPr/>
      <w:tcPr>
        <w:shd w:val="clear" w:color="auto" w:fill="ECEBE7" w:themeFill="accent6" w:themeFillTint="66"/>
      </w:tcPr>
    </w:tblStylePr>
    <w:tblStylePr w:type="band1Horz">
      <w:tblPr/>
      <w:tcPr>
        <w:shd w:val="clear" w:color="auto" w:fill="E7E7E2"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semiHidden/>
    <w:rsid w:val="000162D0"/>
    <w:rPr>
      <w:sz w:val="16"/>
      <w:szCs w:val="16"/>
      <w:lang w:val="en-GB"/>
    </w:rPr>
  </w:style>
  <w:style w:type="paragraph" w:styleId="Textkomente">
    <w:name w:val="annotation text"/>
    <w:basedOn w:val="Normln"/>
    <w:link w:val="TextkomenteChar"/>
    <w:uiPriority w:val="99"/>
    <w:semiHidden/>
    <w:rsid w:val="000162D0"/>
    <w:pPr>
      <w:spacing w:line="240" w:lineRule="auto"/>
    </w:pPr>
    <w:rPr>
      <w:sz w:val="20"/>
      <w:szCs w:val="20"/>
    </w:rPr>
  </w:style>
  <w:style w:type="character" w:customStyle="1" w:styleId="TextkomenteChar">
    <w:name w:val="Text komentáře Char"/>
    <w:basedOn w:val="Standardnpsmoodstavce"/>
    <w:link w:val="Textkomente"/>
    <w:uiPriority w:val="99"/>
    <w:semiHidden/>
    <w:rsid w:val="00A539A2"/>
    <w:rPr>
      <w:sz w:val="20"/>
      <w:szCs w:val="20"/>
      <w:lang w:val="en-GB"/>
    </w:rPr>
  </w:style>
  <w:style w:type="paragraph" w:styleId="Pedmtkomente">
    <w:name w:val="annotation subject"/>
    <w:basedOn w:val="Textkomente"/>
    <w:next w:val="Textkomente"/>
    <w:link w:val="PedmtkomenteChar"/>
    <w:uiPriority w:val="99"/>
    <w:semiHidden/>
    <w:rsid w:val="000162D0"/>
    <w:rPr>
      <w:b/>
      <w:bCs/>
    </w:rPr>
  </w:style>
  <w:style w:type="character" w:customStyle="1" w:styleId="PedmtkomenteChar">
    <w:name w:val="Předmět komentáře Char"/>
    <w:basedOn w:val="TextkomenteChar"/>
    <w:link w:val="Pedmtkomente"/>
    <w:uiPriority w:val="99"/>
    <w:semiHidden/>
    <w:rsid w:val="00A539A2"/>
    <w:rPr>
      <w:b/>
      <w:bCs/>
      <w:sz w:val="20"/>
      <w:szCs w:val="20"/>
      <w:lang w:val="en-GB"/>
    </w:rPr>
  </w:style>
  <w:style w:type="table" w:styleId="Tmavseznam">
    <w:name w:val="Dark List"/>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7D3F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70B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9A3E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9A3EA" w:themeFill="accent1" w:themeFillShade="BF"/>
      </w:tcPr>
    </w:tblStylePr>
    <w:tblStylePr w:type="band1Vert">
      <w:tblPr/>
      <w:tcPr>
        <w:tcBorders>
          <w:top w:val="nil"/>
          <w:left w:val="nil"/>
          <w:bottom w:val="nil"/>
          <w:right w:val="nil"/>
          <w:insideH w:val="nil"/>
          <w:insideV w:val="nil"/>
        </w:tcBorders>
        <w:shd w:val="clear" w:color="auto" w:fill="49A3EA" w:themeFill="accent1" w:themeFillShade="BF"/>
      </w:tcPr>
    </w:tblStylePr>
    <w:tblStylePr w:type="band1Horz">
      <w:tblPr/>
      <w:tcPr>
        <w:tcBorders>
          <w:top w:val="nil"/>
          <w:left w:val="nil"/>
          <w:bottom w:val="nil"/>
          <w:right w:val="nil"/>
          <w:insideH w:val="nil"/>
          <w:insideV w:val="nil"/>
        </w:tcBorders>
        <w:shd w:val="clear" w:color="auto" w:fill="49A3EA" w:themeFill="accent1" w:themeFillShade="BF"/>
      </w:tcPr>
    </w:tblStylePr>
  </w:style>
  <w:style w:type="table" w:styleId="Tmavseznamzvraznn2">
    <w:name w:val="Dark List Accent 2"/>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5CA55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522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47B3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47B3C" w:themeFill="accent2" w:themeFillShade="BF"/>
      </w:tcPr>
    </w:tblStylePr>
    <w:tblStylePr w:type="band1Vert">
      <w:tblPr/>
      <w:tcPr>
        <w:tcBorders>
          <w:top w:val="nil"/>
          <w:left w:val="nil"/>
          <w:bottom w:val="nil"/>
          <w:right w:val="nil"/>
          <w:insideH w:val="nil"/>
          <w:insideV w:val="nil"/>
        </w:tcBorders>
        <w:shd w:val="clear" w:color="auto" w:fill="447B3C" w:themeFill="accent2" w:themeFillShade="BF"/>
      </w:tcPr>
    </w:tblStylePr>
    <w:tblStylePr w:type="band1Horz">
      <w:tblPr/>
      <w:tcPr>
        <w:tcBorders>
          <w:top w:val="nil"/>
          <w:left w:val="nil"/>
          <w:bottom w:val="nil"/>
          <w:right w:val="nil"/>
          <w:insideH w:val="nil"/>
          <w:insideV w:val="nil"/>
        </w:tcBorders>
        <w:shd w:val="clear" w:color="auto" w:fill="447B3C" w:themeFill="accent2" w:themeFillShade="BF"/>
      </w:tcPr>
    </w:tblStylePr>
  </w:style>
  <w:style w:type="table" w:styleId="Tmavseznamzvraznn3">
    <w:name w:val="Dark List Accent 3"/>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1BF3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5F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8E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8E28" w:themeFill="accent3" w:themeFillShade="BF"/>
      </w:tcPr>
    </w:tblStylePr>
    <w:tblStylePr w:type="band1Vert">
      <w:tblPr/>
      <w:tcPr>
        <w:tcBorders>
          <w:top w:val="nil"/>
          <w:left w:val="nil"/>
          <w:bottom w:val="nil"/>
          <w:right w:val="nil"/>
          <w:insideH w:val="nil"/>
          <w:insideV w:val="nil"/>
        </w:tcBorders>
        <w:shd w:val="clear" w:color="auto" w:fill="788E28" w:themeFill="accent3" w:themeFillShade="BF"/>
      </w:tcPr>
    </w:tblStylePr>
    <w:tblStylePr w:type="band1Horz">
      <w:tblPr/>
      <w:tcPr>
        <w:tcBorders>
          <w:top w:val="nil"/>
          <w:left w:val="nil"/>
          <w:bottom w:val="nil"/>
          <w:right w:val="nil"/>
          <w:insideH w:val="nil"/>
          <w:insideV w:val="nil"/>
        </w:tcBorders>
        <w:shd w:val="clear" w:color="auto" w:fill="788E28" w:themeFill="accent3" w:themeFillShade="BF"/>
      </w:tcPr>
    </w:tblStylePr>
  </w:style>
  <w:style w:type="table" w:styleId="Tmavseznamzvraznn4">
    <w:name w:val="Dark List Accent 4"/>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4007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003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2005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2005A" w:themeFill="accent4" w:themeFillShade="BF"/>
      </w:tcPr>
    </w:tblStylePr>
    <w:tblStylePr w:type="band1Vert">
      <w:tblPr/>
      <w:tcPr>
        <w:tcBorders>
          <w:top w:val="nil"/>
          <w:left w:val="nil"/>
          <w:bottom w:val="nil"/>
          <w:right w:val="nil"/>
          <w:insideH w:val="nil"/>
          <w:insideV w:val="nil"/>
        </w:tcBorders>
        <w:shd w:val="clear" w:color="auto" w:fill="92005A" w:themeFill="accent4" w:themeFillShade="BF"/>
      </w:tcPr>
    </w:tblStylePr>
    <w:tblStylePr w:type="band1Horz">
      <w:tblPr/>
      <w:tcPr>
        <w:tcBorders>
          <w:top w:val="nil"/>
          <w:left w:val="nil"/>
          <w:bottom w:val="nil"/>
          <w:right w:val="nil"/>
          <w:insideH w:val="nil"/>
          <w:insideV w:val="nil"/>
        </w:tcBorders>
        <w:shd w:val="clear" w:color="auto" w:fill="92005A" w:themeFill="accent4" w:themeFillShade="BF"/>
      </w:tcPr>
    </w:tblStylePr>
  </w:style>
  <w:style w:type="table" w:styleId="Tmavseznamzvraznn5">
    <w:name w:val="Dark List Accent 5"/>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6341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190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4261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42612" w:themeFill="accent5" w:themeFillShade="BF"/>
      </w:tcPr>
    </w:tblStylePr>
    <w:tblStylePr w:type="band1Vert">
      <w:tblPr/>
      <w:tcPr>
        <w:tcBorders>
          <w:top w:val="nil"/>
          <w:left w:val="nil"/>
          <w:bottom w:val="nil"/>
          <w:right w:val="nil"/>
          <w:insideH w:val="nil"/>
          <w:insideV w:val="nil"/>
        </w:tcBorders>
        <w:shd w:val="clear" w:color="auto" w:fill="942612" w:themeFill="accent5" w:themeFillShade="BF"/>
      </w:tcPr>
    </w:tblStylePr>
    <w:tblStylePr w:type="band1Horz">
      <w:tblPr/>
      <w:tcPr>
        <w:tcBorders>
          <w:top w:val="nil"/>
          <w:left w:val="nil"/>
          <w:bottom w:val="nil"/>
          <w:right w:val="nil"/>
          <w:insideH w:val="nil"/>
          <w:insideV w:val="nil"/>
        </w:tcBorders>
        <w:shd w:val="clear" w:color="auto" w:fill="942612" w:themeFill="accent5" w:themeFillShade="BF"/>
      </w:tcPr>
    </w:tblStylePr>
  </w:style>
  <w:style w:type="table" w:styleId="Tmavseznamzvraznn6">
    <w:name w:val="Dark List Accent 6"/>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D0CFC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F6D5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2A0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2A08C" w:themeFill="accent6" w:themeFillShade="BF"/>
      </w:tcPr>
    </w:tblStylePr>
    <w:tblStylePr w:type="band1Vert">
      <w:tblPr/>
      <w:tcPr>
        <w:tcBorders>
          <w:top w:val="nil"/>
          <w:left w:val="nil"/>
          <w:bottom w:val="nil"/>
          <w:right w:val="nil"/>
          <w:insideH w:val="nil"/>
          <w:insideV w:val="nil"/>
        </w:tcBorders>
        <w:shd w:val="clear" w:color="auto" w:fill="A2A08C" w:themeFill="accent6" w:themeFillShade="BF"/>
      </w:tcPr>
    </w:tblStylePr>
    <w:tblStylePr w:type="band1Horz">
      <w:tblPr/>
      <w:tcPr>
        <w:tcBorders>
          <w:top w:val="nil"/>
          <w:left w:val="nil"/>
          <w:bottom w:val="nil"/>
          <w:right w:val="nil"/>
          <w:insideH w:val="nil"/>
          <w:insideV w:val="nil"/>
        </w:tcBorders>
        <w:shd w:val="clear" w:color="auto" w:fill="A2A08C" w:themeFill="accent6" w:themeFillShade="BF"/>
      </w:tcPr>
    </w:tblStylePr>
  </w:style>
  <w:style w:type="paragraph" w:styleId="Datum">
    <w:name w:val="Date"/>
    <w:basedOn w:val="Normln"/>
    <w:next w:val="Normln"/>
    <w:link w:val="DatumChar"/>
    <w:uiPriority w:val="99"/>
    <w:semiHidden/>
    <w:rsid w:val="000162D0"/>
  </w:style>
  <w:style w:type="character" w:customStyle="1" w:styleId="DatumChar">
    <w:name w:val="Datum Char"/>
    <w:basedOn w:val="Standardnpsmoodstavce"/>
    <w:link w:val="Datum"/>
    <w:uiPriority w:val="99"/>
    <w:semiHidden/>
    <w:rsid w:val="00A539A2"/>
    <w:rPr>
      <w:lang w:val="en-GB"/>
    </w:rPr>
  </w:style>
  <w:style w:type="paragraph" w:styleId="Rozloendokumentu">
    <w:name w:val="Document Map"/>
    <w:basedOn w:val="Normln"/>
    <w:link w:val="RozloendokumentuChar"/>
    <w:uiPriority w:val="99"/>
    <w:semiHidden/>
    <w:rsid w:val="000162D0"/>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A539A2"/>
    <w:rPr>
      <w:rFonts w:ascii="Segoe UI" w:hAnsi="Segoe UI" w:cs="Segoe UI"/>
      <w:sz w:val="16"/>
      <w:szCs w:val="16"/>
      <w:lang w:val="en-GB"/>
    </w:rPr>
  </w:style>
  <w:style w:type="paragraph" w:styleId="Podpise-mailu">
    <w:name w:val="E-mail Signature"/>
    <w:basedOn w:val="Normln"/>
    <w:link w:val="Podpise-mailuChar"/>
    <w:uiPriority w:val="99"/>
    <w:semiHidden/>
    <w:rsid w:val="000162D0"/>
    <w:pPr>
      <w:spacing w:line="240" w:lineRule="auto"/>
    </w:pPr>
  </w:style>
  <w:style w:type="character" w:customStyle="1" w:styleId="Podpise-mailuChar">
    <w:name w:val="Podpis e-mailu Char"/>
    <w:basedOn w:val="Standardnpsmoodstavce"/>
    <w:link w:val="Podpise-mailu"/>
    <w:uiPriority w:val="99"/>
    <w:semiHidden/>
    <w:rsid w:val="00A539A2"/>
    <w:rPr>
      <w:lang w:val="en-GB"/>
    </w:rPr>
  </w:style>
  <w:style w:type="character" w:styleId="Zdraznn">
    <w:name w:val="Emphasis"/>
    <w:basedOn w:val="Standardnpsmoodstavce"/>
    <w:uiPriority w:val="19"/>
    <w:semiHidden/>
    <w:rsid w:val="000162D0"/>
    <w:rPr>
      <w:i/>
      <w:iCs/>
      <w:lang w:val="en-GB"/>
    </w:rPr>
  </w:style>
  <w:style w:type="paragraph" w:styleId="Adresanaoblku">
    <w:name w:val="envelope address"/>
    <w:basedOn w:val="Normln"/>
    <w:uiPriority w:val="99"/>
    <w:semiHidden/>
    <w:rsid w:val="000162D0"/>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Zptenadresanaoblku">
    <w:name w:val="envelope return"/>
    <w:basedOn w:val="Normln"/>
    <w:uiPriority w:val="99"/>
    <w:semiHidden/>
    <w:rsid w:val="000162D0"/>
    <w:pPr>
      <w:spacing w:line="240" w:lineRule="auto"/>
    </w:pPr>
    <w:rPr>
      <w:rFonts w:asciiTheme="majorHAnsi" w:eastAsiaTheme="majorEastAsia" w:hAnsiTheme="majorHAnsi" w:cstheme="majorBidi"/>
      <w:sz w:val="20"/>
      <w:szCs w:val="20"/>
    </w:rPr>
  </w:style>
  <w:style w:type="character" w:styleId="Sledovanodkaz">
    <w:name w:val="FollowedHyperlink"/>
    <w:basedOn w:val="Standardnpsmoodstavce"/>
    <w:uiPriority w:val="21"/>
    <w:semiHidden/>
    <w:rsid w:val="000162D0"/>
    <w:rPr>
      <w:color w:val="800080" w:themeColor="followedHyperlink"/>
      <w:u w:val="single"/>
      <w:lang w:val="en-GB"/>
    </w:rPr>
  </w:style>
  <w:style w:type="character" w:styleId="Znakapoznpodarou">
    <w:name w:val="footnote reference"/>
    <w:basedOn w:val="Standardnpsmoodstavce"/>
    <w:uiPriority w:val="21"/>
    <w:semiHidden/>
    <w:rsid w:val="000162D0"/>
    <w:rPr>
      <w:vertAlign w:val="superscript"/>
      <w:lang w:val="en-GB"/>
    </w:rPr>
  </w:style>
  <w:style w:type="table" w:styleId="Svtltabulkasmkou1">
    <w:name w:val="Grid Table 1 Light"/>
    <w:basedOn w:val="Normlntabulka"/>
    <w:uiPriority w:val="46"/>
    <w:rsid w:val="000162D0"/>
    <w:pPr>
      <w:spacing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pPr>
      <w:spacing w:line="240" w:lineRule="auto"/>
    </w:pPr>
    <w:rPr>
      <w:lang w:val="en-GB"/>
    </w:rPr>
    <w:tblPr>
      <w:tblStyleRowBandSize w:val="1"/>
      <w:tblStyleColBandSize w:val="1"/>
      <w:tblBorders>
        <w:top w:val="single" w:sz="4" w:space="0" w:color="DBEDFB" w:themeColor="accent1" w:themeTint="66"/>
        <w:left w:val="single" w:sz="4" w:space="0" w:color="DBEDFB" w:themeColor="accent1" w:themeTint="66"/>
        <w:bottom w:val="single" w:sz="4" w:space="0" w:color="DBEDFB" w:themeColor="accent1" w:themeTint="66"/>
        <w:right w:val="single" w:sz="4" w:space="0" w:color="DBEDFB" w:themeColor="accent1" w:themeTint="66"/>
        <w:insideH w:val="single" w:sz="4" w:space="0" w:color="DBEDFB" w:themeColor="accent1" w:themeTint="66"/>
        <w:insideV w:val="single" w:sz="4" w:space="0" w:color="DBEDFB" w:themeColor="accent1" w:themeTint="66"/>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2" w:space="0" w:color="CAE4F9"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pPr>
      <w:spacing w:line="240" w:lineRule="auto"/>
    </w:pPr>
    <w:rPr>
      <w:lang w:val="en-GB"/>
    </w:rPr>
    <w:tblPr>
      <w:tblStyleRowBandSize w:val="1"/>
      <w:tblStyleColBandSize w:val="1"/>
      <w:tblBorders>
        <w:top w:val="single" w:sz="4" w:space="0" w:color="BCDCB8" w:themeColor="accent2" w:themeTint="66"/>
        <w:left w:val="single" w:sz="4" w:space="0" w:color="BCDCB8" w:themeColor="accent2" w:themeTint="66"/>
        <w:bottom w:val="single" w:sz="4" w:space="0" w:color="BCDCB8" w:themeColor="accent2" w:themeTint="66"/>
        <w:right w:val="single" w:sz="4" w:space="0" w:color="BCDCB8" w:themeColor="accent2" w:themeTint="66"/>
        <w:insideH w:val="single" w:sz="4" w:space="0" w:color="BCDCB8" w:themeColor="accent2" w:themeTint="66"/>
        <w:insideV w:val="single" w:sz="4" w:space="0" w:color="BCDCB8" w:themeColor="accent2" w:themeTint="66"/>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2" w:space="0" w:color="9BCA94"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pPr>
      <w:spacing w:line="240" w:lineRule="auto"/>
    </w:pPr>
    <w:rPr>
      <w:lang w:val="en-GB"/>
    </w:rPr>
    <w:tblPr>
      <w:tblStyleRowBandSize w:val="1"/>
      <w:tblStyleColBandSize w:val="1"/>
      <w:tblBorders>
        <w:top w:val="single" w:sz="4" w:space="0" w:color="DAE7AC" w:themeColor="accent3" w:themeTint="66"/>
        <w:left w:val="single" w:sz="4" w:space="0" w:color="DAE7AC" w:themeColor="accent3" w:themeTint="66"/>
        <w:bottom w:val="single" w:sz="4" w:space="0" w:color="DAE7AC" w:themeColor="accent3" w:themeTint="66"/>
        <w:right w:val="single" w:sz="4" w:space="0" w:color="DAE7AC" w:themeColor="accent3" w:themeTint="66"/>
        <w:insideH w:val="single" w:sz="4" w:space="0" w:color="DAE7AC" w:themeColor="accent3" w:themeTint="66"/>
        <w:insideV w:val="single" w:sz="4" w:space="0" w:color="DAE7AC" w:themeColor="accent3" w:themeTint="66"/>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2" w:space="0" w:color="C8DC83"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pPr>
      <w:spacing w:line="240" w:lineRule="auto"/>
    </w:pPr>
    <w:rPr>
      <w:lang w:val="en-GB"/>
    </w:rPr>
    <w:tblPr>
      <w:tblStyleRowBandSize w:val="1"/>
      <w:tblStyleColBandSize w:val="1"/>
      <w:tblBorders>
        <w:top w:val="single" w:sz="4" w:space="0" w:color="FF81CE" w:themeColor="accent4" w:themeTint="66"/>
        <w:left w:val="single" w:sz="4" w:space="0" w:color="FF81CE" w:themeColor="accent4" w:themeTint="66"/>
        <w:bottom w:val="single" w:sz="4" w:space="0" w:color="FF81CE" w:themeColor="accent4" w:themeTint="66"/>
        <w:right w:val="single" w:sz="4" w:space="0" w:color="FF81CE" w:themeColor="accent4" w:themeTint="66"/>
        <w:insideH w:val="single" w:sz="4" w:space="0" w:color="FF81CE" w:themeColor="accent4" w:themeTint="66"/>
        <w:insideV w:val="single" w:sz="4" w:space="0" w:color="FF81CE" w:themeColor="accent4" w:themeTint="66"/>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2" w:space="0" w:color="FF42B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pPr>
      <w:spacing w:line="240" w:lineRule="auto"/>
    </w:pPr>
    <w:rPr>
      <w:lang w:val="en-GB"/>
    </w:rPr>
    <w:tblPr>
      <w:tblStyleRowBandSize w:val="1"/>
      <w:tblStyleColBandSize w:val="1"/>
      <w:tblBorders>
        <w:top w:val="single" w:sz="4" w:space="0" w:color="F2A698" w:themeColor="accent5" w:themeTint="66"/>
        <w:left w:val="single" w:sz="4" w:space="0" w:color="F2A698" w:themeColor="accent5" w:themeTint="66"/>
        <w:bottom w:val="single" w:sz="4" w:space="0" w:color="F2A698" w:themeColor="accent5" w:themeTint="66"/>
        <w:right w:val="single" w:sz="4" w:space="0" w:color="F2A698" w:themeColor="accent5" w:themeTint="66"/>
        <w:insideH w:val="single" w:sz="4" w:space="0" w:color="F2A698" w:themeColor="accent5" w:themeTint="66"/>
        <w:insideV w:val="single" w:sz="4" w:space="0" w:color="F2A698" w:themeColor="accent5" w:themeTint="66"/>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2" w:space="0" w:color="EC7A64"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pPr>
      <w:spacing w:line="240" w:lineRule="auto"/>
    </w:pPr>
    <w:rPr>
      <w:lang w:val="en-GB"/>
    </w:rPr>
    <w:tblPr>
      <w:tblStyleRowBandSize w:val="1"/>
      <w:tblStyleColBandSize w:val="1"/>
      <w:tblBorders>
        <w:top w:val="single" w:sz="4" w:space="0" w:color="ECEBE7" w:themeColor="accent6" w:themeTint="66"/>
        <w:left w:val="single" w:sz="4" w:space="0" w:color="ECEBE7" w:themeColor="accent6" w:themeTint="66"/>
        <w:bottom w:val="single" w:sz="4" w:space="0" w:color="ECEBE7" w:themeColor="accent6" w:themeTint="66"/>
        <w:right w:val="single" w:sz="4" w:space="0" w:color="ECEBE7" w:themeColor="accent6" w:themeTint="66"/>
        <w:insideH w:val="single" w:sz="4" w:space="0" w:color="ECEBE7" w:themeColor="accent6" w:themeTint="66"/>
        <w:insideV w:val="single" w:sz="4" w:space="0" w:color="ECEBE7" w:themeColor="accent6" w:themeTint="66"/>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2" w:space="0" w:color="E2E2DC"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0162D0"/>
    <w:pPr>
      <w:spacing w:line="240" w:lineRule="auto"/>
    </w:pPr>
    <w:rPr>
      <w:lang w:val="en-GB"/>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0162D0"/>
    <w:pPr>
      <w:spacing w:line="240" w:lineRule="auto"/>
    </w:pPr>
    <w:rPr>
      <w:lang w:val="en-GB"/>
    </w:rPr>
    <w:tblPr>
      <w:tblStyleRowBandSize w:val="1"/>
      <w:tblStyleColBandSize w:val="1"/>
      <w:tblBorders>
        <w:top w:val="single" w:sz="2" w:space="0" w:color="CAE4F9" w:themeColor="accent1" w:themeTint="99"/>
        <w:bottom w:val="single" w:sz="2" w:space="0" w:color="CAE4F9" w:themeColor="accent1" w:themeTint="99"/>
        <w:insideH w:val="single" w:sz="2" w:space="0" w:color="CAE4F9" w:themeColor="accent1" w:themeTint="99"/>
        <w:insideV w:val="single" w:sz="2" w:space="0" w:color="CAE4F9" w:themeColor="accent1" w:themeTint="99"/>
      </w:tblBorders>
    </w:tblPr>
    <w:tblStylePr w:type="firstRow">
      <w:rPr>
        <w:b/>
        <w:bCs/>
      </w:rPr>
      <w:tblPr/>
      <w:tcPr>
        <w:tcBorders>
          <w:top w:val="nil"/>
          <w:bottom w:val="single" w:sz="12" w:space="0" w:color="CAE4F9" w:themeColor="accent1" w:themeTint="99"/>
          <w:insideH w:val="nil"/>
          <w:insideV w:val="nil"/>
        </w:tcBorders>
        <w:shd w:val="clear" w:color="auto" w:fill="FFFFFF" w:themeFill="background1"/>
      </w:tcPr>
    </w:tblStylePr>
    <w:tblStylePr w:type="lastRow">
      <w:rPr>
        <w:b/>
        <w:bCs/>
      </w:rPr>
      <w:tblPr/>
      <w:tcPr>
        <w:tcBorders>
          <w:top w:val="double" w:sz="2" w:space="0" w:color="CAE4F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2zvraznn2">
    <w:name w:val="Grid Table 2 Accent 2"/>
    <w:basedOn w:val="Normlntabulka"/>
    <w:uiPriority w:val="47"/>
    <w:rsid w:val="000162D0"/>
    <w:pPr>
      <w:spacing w:line="240" w:lineRule="auto"/>
    </w:pPr>
    <w:rPr>
      <w:lang w:val="en-GB"/>
    </w:rPr>
    <w:tblPr>
      <w:tblStyleRowBandSize w:val="1"/>
      <w:tblStyleColBandSize w:val="1"/>
      <w:tblBorders>
        <w:top w:val="single" w:sz="2" w:space="0" w:color="9BCA94" w:themeColor="accent2" w:themeTint="99"/>
        <w:bottom w:val="single" w:sz="2" w:space="0" w:color="9BCA94" w:themeColor="accent2" w:themeTint="99"/>
        <w:insideH w:val="single" w:sz="2" w:space="0" w:color="9BCA94" w:themeColor="accent2" w:themeTint="99"/>
        <w:insideV w:val="single" w:sz="2" w:space="0" w:color="9BCA94" w:themeColor="accent2" w:themeTint="99"/>
      </w:tblBorders>
    </w:tblPr>
    <w:tblStylePr w:type="firstRow">
      <w:rPr>
        <w:b/>
        <w:bCs/>
      </w:rPr>
      <w:tblPr/>
      <w:tcPr>
        <w:tcBorders>
          <w:top w:val="nil"/>
          <w:bottom w:val="single" w:sz="12" w:space="0" w:color="9BCA94" w:themeColor="accent2" w:themeTint="99"/>
          <w:insideH w:val="nil"/>
          <w:insideV w:val="nil"/>
        </w:tcBorders>
        <w:shd w:val="clear" w:color="auto" w:fill="FFFFFF" w:themeFill="background1"/>
      </w:tcPr>
    </w:tblStylePr>
    <w:tblStylePr w:type="lastRow">
      <w:rPr>
        <w:b/>
        <w:bCs/>
      </w:rPr>
      <w:tblPr/>
      <w:tcPr>
        <w:tcBorders>
          <w:top w:val="double" w:sz="2" w:space="0" w:color="9BCA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2zvraznn3">
    <w:name w:val="Grid Table 2 Accent 3"/>
    <w:basedOn w:val="Normlntabulka"/>
    <w:uiPriority w:val="47"/>
    <w:rsid w:val="000162D0"/>
    <w:pPr>
      <w:spacing w:line="240" w:lineRule="auto"/>
    </w:pPr>
    <w:rPr>
      <w:lang w:val="en-GB"/>
    </w:rPr>
    <w:tblPr>
      <w:tblStyleRowBandSize w:val="1"/>
      <w:tblStyleColBandSize w:val="1"/>
      <w:tblBorders>
        <w:top w:val="single" w:sz="2" w:space="0" w:color="C8DC83" w:themeColor="accent3" w:themeTint="99"/>
        <w:bottom w:val="single" w:sz="2" w:space="0" w:color="C8DC83" w:themeColor="accent3" w:themeTint="99"/>
        <w:insideH w:val="single" w:sz="2" w:space="0" w:color="C8DC83" w:themeColor="accent3" w:themeTint="99"/>
        <w:insideV w:val="single" w:sz="2" w:space="0" w:color="C8DC83" w:themeColor="accent3" w:themeTint="99"/>
      </w:tblBorders>
    </w:tblPr>
    <w:tblStylePr w:type="firstRow">
      <w:rPr>
        <w:b/>
        <w:bCs/>
      </w:rPr>
      <w:tblPr/>
      <w:tcPr>
        <w:tcBorders>
          <w:top w:val="nil"/>
          <w:bottom w:val="single" w:sz="12" w:space="0" w:color="C8DC83" w:themeColor="accent3" w:themeTint="99"/>
          <w:insideH w:val="nil"/>
          <w:insideV w:val="nil"/>
        </w:tcBorders>
        <w:shd w:val="clear" w:color="auto" w:fill="FFFFFF" w:themeFill="background1"/>
      </w:tcPr>
    </w:tblStylePr>
    <w:tblStylePr w:type="lastRow">
      <w:rPr>
        <w:b/>
        <w:bCs/>
      </w:rPr>
      <w:tblPr/>
      <w:tcPr>
        <w:tcBorders>
          <w:top w:val="double" w:sz="2" w:space="0" w:color="C8DC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2zvraznn4">
    <w:name w:val="Grid Table 2 Accent 4"/>
    <w:basedOn w:val="Normlntabulka"/>
    <w:uiPriority w:val="47"/>
    <w:rsid w:val="000162D0"/>
    <w:pPr>
      <w:spacing w:line="240" w:lineRule="auto"/>
    </w:pPr>
    <w:rPr>
      <w:lang w:val="en-GB"/>
    </w:rPr>
    <w:tblPr>
      <w:tblStyleRowBandSize w:val="1"/>
      <w:tblStyleColBandSize w:val="1"/>
      <w:tblBorders>
        <w:top w:val="single" w:sz="2" w:space="0" w:color="FF42B6" w:themeColor="accent4" w:themeTint="99"/>
        <w:bottom w:val="single" w:sz="2" w:space="0" w:color="FF42B6" w:themeColor="accent4" w:themeTint="99"/>
        <w:insideH w:val="single" w:sz="2" w:space="0" w:color="FF42B6" w:themeColor="accent4" w:themeTint="99"/>
        <w:insideV w:val="single" w:sz="2" w:space="0" w:color="FF42B6" w:themeColor="accent4" w:themeTint="99"/>
      </w:tblBorders>
    </w:tblPr>
    <w:tblStylePr w:type="firstRow">
      <w:rPr>
        <w:b/>
        <w:bCs/>
      </w:rPr>
      <w:tblPr/>
      <w:tcPr>
        <w:tcBorders>
          <w:top w:val="nil"/>
          <w:bottom w:val="single" w:sz="12" w:space="0" w:color="FF42B6" w:themeColor="accent4" w:themeTint="99"/>
          <w:insideH w:val="nil"/>
          <w:insideV w:val="nil"/>
        </w:tcBorders>
        <w:shd w:val="clear" w:color="auto" w:fill="FFFFFF" w:themeFill="background1"/>
      </w:tcPr>
    </w:tblStylePr>
    <w:tblStylePr w:type="lastRow">
      <w:rPr>
        <w:b/>
        <w:bCs/>
      </w:rPr>
      <w:tblPr/>
      <w:tcPr>
        <w:tcBorders>
          <w:top w:val="double" w:sz="2" w:space="0" w:color="FF42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2zvraznn5">
    <w:name w:val="Grid Table 2 Accent 5"/>
    <w:basedOn w:val="Normlntabulka"/>
    <w:uiPriority w:val="47"/>
    <w:rsid w:val="000162D0"/>
    <w:pPr>
      <w:spacing w:line="240" w:lineRule="auto"/>
    </w:pPr>
    <w:rPr>
      <w:lang w:val="en-GB"/>
    </w:rPr>
    <w:tblPr>
      <w:tblStyleRowBandSize w:val="1"/>
      <w:tblStyleColBandSize w:val="1"/>
      <w:tblBorders>
        <w:top w:val="single" w:sz="2" w:space="0" w:color="EC7A64" w:themeColor="accent5" w:themeTint="99"/>
        <w:bottom w:val="single" w:sz="2" w:space="0" w:color="EC7A64" w:themeColor="accent5" w:themeTint="99"/>
        <w:insideH w:val="single" w:sz="2" w:space="0" w:color="EC7A64" w:themeColor="accent5" w:themeTint="99"/>
        <w:insideV w:val="single" w:sz="2" w:space="0" w:color="EC7A64" w:themeColor="accent5" w:themeTint="99"/>
      </w:tblBorders>
    </w:tblPr>
    <w:tblStylePr w:type="firstRow">
      <w:rPr>
        <w:b/>
        <w:bCs/>
      </w:rPr>
      <w:tblPr/>
      <w:tcPr>
        <w:tcBorders>
          <w:top w:val="nil"/>
          <w:bottom w:val="single" w:sz="12" w:space="0" w:color="EC7A64" w:themeColor="accent5" w:themeTint="99"/>
          <w:insideH w:val="nil"/>
          <w:insideV w:val="nil"/>
        </w:tcBorders>
        <w:shd w:val="clear" w:color="auto" w:fill="FFFFFF" w:themeFill="background1"/>
      </w:tcPr>
    </w:tblStylePr>
    <w:tblStylePr w:type="lastRow">
      <w:rPr>
        <w:b/>
        <w:bCs/>
      </w:rPr>
      <w:tblPr/>
      <w:tcPr>
        <w:tcBorders>
          <w:top w:val="double" w:sz="2" w:space="0" w:color="EC7A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2zvraznn6">
    <w:name w:val="Grid Table 2 Accent 6"/>
    <w:basedOn w:val="Normlntabulka"/>
    <w:uiPriority w:val="47"/>
    <w:rsid w:val="000162D0"/>
    <w:pPr>
      <w:spacing w:line="240" w:lineRule="auto"/>
    </w:pPr>
    <w:rPr>
      <w:lang w:val="en-GB"/>
    </w:rPr>
    <w:tblPr>
      <w:tblStyleRowBandSize w:val="1"/>
      <w:tblStyleColBandSize w:val="1"/>
      <w:tblBorders>
        <w:top w:val="single" w:sz="2" w:space="0" w:color="E2E2DC" w:themeColor="accent6" w:themeTint="99"/>
        <w:bottom w:val="single" w:sz="2" w:space="0" w:color="E2E2DC" w:themeColor="accent6" w:themeTint="99"/>
        <w:insideH w:val="single" w:sz="2" w:space="0" w:color="E2E2DC" w:themeColor="accent6" w:themeTint="99"/>
        <w:insideV w:val="single" w:sz="2" w:space="0" w:color="E2E2DC" w:themeColor="accent6" w:themeTint="99"/>
      </w:tblBorders>
    </w:tblPr>
    <w:tblStylePr w:type="firstRow">
      <w:rPr>
        <w:b/>
        <w:bCs/>
      </w:rPr>
      <w:tblPr/>
      <w:tcPr>
        <w:tcBorders>
          <w:top w:val="nil"/>
          <w:bottom w:val="single" w:sz="12" w:space="0" w:color="E2E2DC" w:themeColor="accent6" w:themeTint="99"/>
          <w:insideH w:val="nil"/>
          <w:insideV w:val="nil"/>
        </w:tcBorders>
        <w:shd w:val="clear" w:color="auto" w:fill="FFFFFF" w:themeFill="background1"/>
      </w:tcPr>
    </w:tblStylePr>
    <w:tblStylePr w:type="lastRow">
      <w:rPr>
        <w:b/>
        <w:bCs/>
      </w:rPr>
      <w:tblPr/>
      <w:tcPr>
        <w:tcBorders>
          <w:top w:val="double" w:sz="2" w:space="0" w:color="E2E2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mkou3">
    <w:name w:val="Grid Table 3"/>
    <w:basedOn w:val="Normlntabulka"/>
    <w:uiPriority w:val="48"/>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Tabulkasmkou3zvraznn2">
    <w:name w:val="Grid Table 3 Accent 2"/>
    <w:basedOn w:val="Normlntabulka"/>
    <w:uiPriority w:val="48"/>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Tabulkasmkou3zvraznn3">
    <w:name w:val="Grid Table 3 Accent 3"/>
    <w:basedOn w:val="Normlntabulka"/>
    <w:uiPriority w:val="48"/>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Tabulkasmkou3zvraznn4">
    <w:name w:val="Grid Table 3 Accent 4"/>
    <w:basedOn w:val="Normlntabulka"/>
    <w:uiPriority w:val="48"/>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Tabulkasmkou3zvraznn5">
    <w:name w:val="Grid Table 3 Accent 5"/>
    <w:basedOn w:val="Normlntabulka"/>
    <w:uiPriority w:val="48"/>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Tabulkasmkou3zvraznn6">
    <w:name w:val="Grid Table 3 Accent 6"/>
    <w:basedOn w:val="Normlntabulka"/>
    <w:uiPriority w:val="48"/>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styleId="Tabulkasmkou4">
    <w:name w:val="Grid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4zvraznn2">
    <w:name w:val="Grid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insideV w:val="nil"/>
        </w:tcBorders>
        <w:shd w:val="clear" w:color="auto" w:fill="5CA551" w:themeFill="accent2"/>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4zvraznn3">
    <w:name w:val="Grid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insideV w:val="nil"/>
        </w:tcBorders>
        <w:shd w:val="clear" w:color="auto" w:fill="A1BF36" w:themeFill="accent3"/>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4zvraznn4">
    <w:name w:val="Grid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insideV w:val="nil"/>
        </w:tcBorders>
        <w:shd w:val="clear" w:color="auto" w:fill="C40079" w:themeFill="accent4"/>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4zvraznn5">
    <w:name w:val="Grid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insideV w:val="nil"/>
        </w:tcBorders>
        <w:shd w:val="clear" w:color="auto" w:fill="C63418" w:themeFill="accent5"/>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4zvraznn6">
    <w:name w:val="Grid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insideV w:val="nil"/>
        </w:tcBorders>
        <w:shd w:val="clear" w:color="auto" w:fill="D0CFC5" w:themeFill="accent6"/>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mkou5">
    <w:name w:val="Grid Table 5 Dark"/>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6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D3F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D3F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D3F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D3F5" w:themeFill="accent1"/>
      </w:tcPr>
    </w:tblStylePr>
    <w:tblStylePr w:type="band1Vert">
      <w:tblPr/>
      <w:tcPr>
        <w:shd w:val="clear" w:color="auto" w:fill="DBEDFB" w:themeFill="accent1" w:themeFillTint="66"/>
      </w:tcPr>
    </w:tblStylePr>
    <w:tblStylePr w:type="band1Horz">
      <w:tblPr/>
      <w:tcPr>
        <w:shd w:val="clear" w:color="auto" w:fill="DBEDFB" w:themeFill="accent1" w:themeFillTint="66"/>
      </w:tcPr>
    </w:tblStylePr>
  </w:style>
  <w:style w:type="table" w:styleId="Tmavtabulkasmkou5zvraznn2">
    <w:name w:val="Grid Table 5 Dark Accent 2"/>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D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A55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A55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A55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A551" w:themeFill="accent2"/>
      </w:tcPr>
    </w:tblStylePr>
    <w:tblStylePr w:type="band1Vert">
      <w:tblPr/>
      <w:tcPr>
        <w:shd w:val="clear" w:color="auto" w:fill="BCDCB8" w:themeFill="accent2" w:themeFillTint="66"/>
      </w:tcPr>
    </w:tblStylePr>
    <w:tblStylePr w:type="band1Horz">
      <w:tblPr/>
      <w:tcPr>
        <w:shd w:val="clear" w:color="auto" w:fill="BCDCB8" w:themeFill="accent2" w:themeFillTint="66"/>
      </w:tcPr>
    </w:tblStylePr>
  </w:style>
  <w:style w:type="table" w:styleId="Tmavtabulkasmkou5zvraznn3">
    <w:name w:val="Grid Table 5 Dark Accent 3"/>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F3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F3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F3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F36" w:themeFill="accent3"/>
      </w:tcPr>
    </w:tblStylePr>
    <w:tblStylePr w:type="band1Vert">
      <w:tblPr/>
      <w:tcPr>
        <w:shd w:val="clear" w:color="auto" w:fill="DAE7AC" w:themeFill="accent3" w:themeFillTint="66"/>
      </w:tcPr>
    </w:tblStylePr>
    <w:tblStylePr w:type="band1Horz">
      <w:tblPr/>
      <w:tcPr>
        <w:shd w:val="clear" w:color="auto" w:fill="DAE7AC" w:themeFill="accent3" w:themeFillTint="66"/>
      </w:tcPr>
    </w:tblStylePr>
  </w:style>
  <w:style w:type="table" w:styleId="Tmavtabulkasmkou5zvraznn4">
    <w:name w:val="Grid Table 5 Dark Accent 4"/>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0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00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00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00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0079" w:themeFill="accent4"/>
      </w:tcPr>
    </w:tblStylePr>
    <w:tblStylePr w:type="band1Vert">
      <w:tblPr/>
      <w:tcPr>
        <w:shd w:val="clear" w:color="auto" w:fill="FF81CE" w:themeFill="accent4" w:themeFillTint="66"/>
      </w:tcPr>
    </w:tblStylePr>
    <w:tblStylePr w:type="band1Horz">
      <w:tblPr/>
      <w:tcPr>
        <w:shd w:val="clear" w:color="auto" w:fill="FF81CE" w:themeFill="accent4" w:themeFillTint="66"/>
      </w:tcPr>
    </w:tblStylePr>
  </w:style>
  <w:style w:type="table" w:styleId="Tmavtabulkasmkou5zvraznn5">
    <w:name w:val="Grid Table 5 Dark Accent 5"/>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41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41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41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418" w:themeFill="accent5"/>
      </w:tcPr>
    </w:tblStylePr>
    <w:tblStylePr w:type="band1Vert">
      <w:tblPr/>
      <w:tcPr>
        <w:shd w:val="clear" w:color="auto" w:fill="F2A698" w:themeFill="accent5" w:themeFillTint="66"/>
      </w:tcPr>
    </w:tblStylePr>
    <w:tblStylePr w:type="band1Horz">
      <w:tblPr/>
      <w:tcPr>
        <w:shd w:val="clear" w:color="auto" w:fill="F2A698" w:themeFill="accent5" w:themeFillTint="66"/>
      </w:tcPr>
    </w:tblStylePr>
  </w:style>
  <w:style w:type="table" w:styleId="Tmavtabulkasmkou5zvraznn6">
    <w:name w:val="Grid Table 5 Dark Accent 6"/>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CFC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CFC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CFC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CFC5" w:themeFill="accent6"/>
      </w:tcPr>
    </w:tblStylePr>
    <w:tblStylePr w:type="band1Vert">
      <w:tblPr/>
      <w:tcPr>
        <w:shd w:val="clear" w:color="auto" w:fill="ECEBE7" w:themeFill="accent6" w:themeFillTint="66"/>
      </w:tcPr>
    </w:tblStylePr>
    <w:tblStylePr w:type="band1Horz">
      <w:tblPr/>
      <w:tcPr>
        <w:shd w:val="clear" w:color="auto" w:fill="ECEBE7" w:themeFill="accent6" w:themeFillTint="66"/>
      </w:tcPr>
    </w:tblStylePr>
  </w:style>
  <w:style w:type="table" w:styleId="Barevntabulkasmkou6">
    <w:name w:val="Grid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mkou6zvraznn2">
    <w:name w:val="Grid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mkou6zvraznn3">
    <w:name w:val="Grid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mkou6zvraznn4">
    <w:name w:val="Grid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mkou6zvraznn5">
    <w:name w:val="Grid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mkou6zvraznn6">
    <w:name w:val="Grid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mkou7">
    <w:name w:val="Grid Table 7 Colorful"/>
    <w:basedOn w:val="Normlntabulka"/>
    <w:uiPriority w:val="52"/>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Barevntabulkasmkou7zvraznn2">
    <w:name w:val="Grid Table 7 Colorful Accent 2"/>
    <w:basedOn w:val="Normlntabulka"/>
    <w:uiPriority w:val="52"/>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Barevntabulkasmkou7zvraznn3">
    <w:name w:val="Grid Table 7 Colorful Accent 3"/>
    <w:basedOn w:val="Normlntabulka"/>
    <w:uiPriority w:val="52"/>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Barevntabulkasmkou7zvraznn4">
    <w:name w:val="Grid Table 7 Colorful Accent 4"/>
    <w:basedOn w:val="Normlntabulka"/>
    <w:uiPriority w:val="52"/>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Barevntabulkasmkou7zvraznn5">
    <w:name w:val="Grid Table 7 Colorful Accent 5"/>
    <w:basedOn w:val="Normlntabulka"/>
    <w:uiPriority w:val="52"/>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Barevntabulkasmkou7zvraznn6">
    <w:name w:val="Grid Table 7 Colorful Accent 6"/>
    <w:basedOn w:val="Normlntabulka"/>
    <w:uiPriority w:val="52"/>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character" w:customStyle="1" w:styleId="Hashtag1">
    <w:name w:val="Hashtag1"/>
    <w:basedOn w:val="Standardnpsmoodstavce"/>
    <w:uiPriority w:val="99"/>
    <w:semiHidden/>
    <w:rsid w:val="000162D0"/>
    <w:rPr>
      <w:color w:val="2B579A"/>
      <w:shd w:val="clear" w:color="auto" w:fill="E6E6E6"/>
      <w:lang w:val="en-GB"/>
    </w:rPr>
  </w:style>
  <w:style w:type="character" w:styleId="AkronymHTML">
    <w:name w:val="HTML Acronym"/>
    <w:basedOn w:val="Standardnpsmoodstavce"/>
    <w:uiPriority w:val="99"/>
    <w:semiHidden/>
    <w:rsid w:val="000162D0"/>
    <w:rPr>
      <w:lang w:val="en-GB"/>
    </w:rPr>
  </w:style>
  <w:style w:type="paragraph" w:styleId="AdresaHTML">
    <w:name w:val="HTML Address"/>
    <w:basedOn w:val="Normln"/>
    <w:link w:val="AdresaHTMLChar"/>
    <w:uiPriority w:val="99"/>
    <w:semiHidden/>
    <w:rsid w:val="000162D0"/>
    <w:pPr>
      <w:spacing w:line="240" w:lineRule="auto"/>
    </w:pPr>
    <w:rPr>
      <w:i/>
      <w:iCs/>
    </w:rPr>
  </w:style>
  <w:style w:type="character" w:customStyle="1" w:styleId="AdresaHTMLChar">
    <w:name w:val="Adresa HTML Char"/>
    <w:basedOn w:val="Standardnpsmoodstavce"/>
    <w:link w:val="AdresaHTML"/>
    <w:uiPriority w:val="99"/>
    <w:semiHidden/>
    <w:rsid w:val="00A539A2"/>
    <w:rPr>
      <w:i/>
      <w:iCs/>
      <w:lang w:val="en-GB"/>
    </w:rPr>
  </w:style>
  <w:style w:type="character" w:styleId="CittHTML">
    <w:name w:val="HTML Cite"/>
    <w:basedOn w:val="Standardnpsmoodstavce"/>
    <w:uiPriority w:val="99"/>
    <w:semiHidden/>
    <w:rsid w:val="000162D0"/>
    <w:rPr>
      <w:i/>
      <w:iCs/>
      <w:lang w:val="en-GB"/>
    </w:rPr>
  </w:style>
  <w:style w:type="character" w:styleId="KdHTML">
    <w:name w:val="HTML Code"/>
    <w:basedOn w:val="Standardnpsmoodstavce"/>
    <w:uiPriority w:val="99"/>
    <w:semiHidden/>
    <w:rsid w:val="000162D0"/>
    <w:rPr>
      <w:rFonts w:ascii="Consolas" w:hAnsi="Consolas"/>
      <w:sz w:val="20"/>
      <w:szCs w:val="20"/>
      <w:lang w:val="en-GB"/>
    </w:rPr>
  </w:style>
  <w:style w:type="character" w:styleId="DefiniceHTML">
    <w:name w:val="HTML Definition"/>
    <w:basedOn w:val="Standardnpsmoodstavce"/>
    <w:uiPriority w:val="99"/>
    <w:semiHidden/>
    <w:rsid w:val="000162D0"/>
    <w:rPr>
      <w:i/>
      <w:iCs/>
      <w:lang w:val="en-GB"/>
    </w:rPr>
  </w:style>
  <w:style w:type="character" w:styleId="KlvesniceHTML">
    <w:name w:val="HTML Keyboard"/>
    <w:basedOn w:val="Standardnpsmoodstavce"/>
    <w:uiPriority w:val="99"/>
    <w:semiHidden/>
    <w:rsid w:val="000162D0"/>
    <w:rPr>
      <w:rFonts w:ascii="Consolas" w:hAnsi="Consolas"/>
      <w:sz w:val="20"/>
      <w:szCs w:val="20"/>
      <w:lang w:val="en-GB"/>
    </w:rPr>
  </w:style>
  <w:style w:type="paragraph" w:styleId="FormtovanvHTML">
    <w:name w:val="HTML Preformatted"/>
    <w:basedOn w:val="Normln"/>
    <w:link w:val="FormtovanvHTMLChar"/>
    <w:uiPriority w:val="99"/>
    <w:semiHidden/>
    <w:rsid w:val="000162D0"/>
    <w:pPr>
      <w:spacing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A539A2"/>
    <w:rPr>
      <w:rFonts w:ascii="Consolas" w:hAnsi="Consolas"/>
      <w:sz w:val="20"/>
      <w:szCs w:val="20"/>
      <w:lang w:val="en-GB"/>
    </w:rPr>
  </w:style>
  <w:style w:type="character" w:styleId="UkzkaHTML">
    <w:name w:val="HTML Sample"/>
    <w:basedOn w:val="Standardnpsmoodstavce"/>
    <w:uiPriority w:val="99"/>
    <w:semiHidden/>
    <w:rsid w:val="000162D0"/>
    <w:rPr>
      <w:rFonts w:ascii="Consolas" w:hAnsi="Consolas"/>
      <w:sz w:val="24"/>
      <w:szCs w:val="24"/>
      <w:lang w:val="en-GB"/>
    </w:rPr>
  </w:style>
  <w:style w:type="character" w:styleId="PsacstrojHTML">
    <w:name w:val="HTML Typewriter"/>
    <w:basedOn w:val="Standardnpsmoodstavce"/>
    <w:uiPriority w:val="99"/>
    <w:semiHidden/>
    <w:rsid w:val="000162D0"/>
    <w:rPr>
      <w:rFonts w:ascii="Consolas" w:hAnsi="Consolas"/>
      <w:sz w:val="20"/>
      <w:szCs w:val="20"/>
      <w:lang w:val="en-GB"/>
    </w:rPr>
  </w:style>
  <w:style w:type="character" w:styleId="PromnnHTML">
    <w:name w:val="HTML Variable"/>
    <w:basedOn w:val="Standardnpsmoodstavce"/>
    <w:uiPriority w:val="99"/>
    <w:semiHidden/>
    <w:rsid w:val="000162D0"/>
    <w:rPr>
      <w:i/>
      <w:iCs/>
      <w:lang w:val="en-GB"/>
    </w:rPr>
  </w:style>
  <w:style w:type="character" w:styleId="Hypertextovodkaz">
    <w:name w:val="Hyperlink"/>
    <w:basedOn w:val="Standardnpsmoodstavce"/>
    <w:uiPriority w:val="99"/>
    <w:rsid w:val="000162D0"/>
    <w:rPr>
      <w:color w:val="0000FF" w:themeColor="hyperlink"/>
      <w:u w:val="single"/>
      <w:lang w:val="en-GB"/>
    </w:rPr>
  </w:style>
  <w:style w:type="paragraph" w:styleId="Rejstk1">
    <w:name w:val="index 1"/>
    <w:basedOn w:val="Normln"/>
    <w:next w:val="Normln"/>
    <w:autoRedefine/>
    <w:uiPriority w:val="99"/>
    <w:semiHidden/>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uiPriority w:val="99"/>
    <w:semiHidden/>
    <w:rsid w:val="000162D0"/>
    <w:rPr>
      <w:rFonts w:asciiTheme="majorHAnsi" w:eastAsiaTheme="majorEastAsia" w:hAnsiTheme="majorHAnsi" w:cstheme="majorBidi"/>
      <w:b/>
      <w:bCs/>
    </w:rPr>
  </w:style>
  <w:style w:type="table" w:styleId="Svtlmka">
    <w:name w:val="Light Grid"/>
    <w:basedOn w:val="Normlntabulka"/>
    <w:uiPriority w:val="62"/>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18" w:space="0" w:color="A7D3F5" w:themeColor="accent1"/>
          <w:right w:val="single" w:sz="8" w:space="0" w:color="A7D3F5" w:themeColor="accent1"/>
          <w:insideH w:val="nil"/>
          <w:insideV w:val="single" w:sz="8" w:space="0" w:color="A7D3F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insideH w:val="nil"/>
          <w:insideV w:val="single" w:sz="8" w:space="0" w:color="A7D3F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shd w:val="clear" w:color="auto" w:fill="E9F4FC" w:themeFill="accent1" w:themeFillTint="3F"/>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shd w:val="clear" w:color="auto" w:fill="E9F4FC" w:themeFill="accent1" w:themeFillTint="3F"/>
      </w:tcPr>
    </w:tblStylePr>
    <w:tblStylePr w:type="band2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tcPr>
    </w:tblStylePr>
  </w:style>
  <w:style w:type="table" w:styleId="Svtlmkazvraznn2">
    <w:name w:val="Light Grid Accent 2"/>
    <w:basedOn w:val="Normlntabulka"/>
    <w:uiPriority w:val="62"/>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18" w:space="0" w:color="5CA551" w:themeColor="accent2"/>
          <w:right w:val="single" w:sz="8" w:space="0" w:color="5CA551" w:themeColor="accent2"/>
          <w:insideH w:val="nil"/>
          <w:insideV w:val="single" w:sz="8" w:space="0" w:color="5CA55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insideH w:val="nil"/>
          <w:insideV w:val="single" w:sz="8" w:space="0" w:color="5CA55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shd w:val="clear" w:color="auto" w:fill="D6E9D3" w:themeFill="accent2" w:themeFillTint="3F"/>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shd w:val="clear" w:color="auto" w:fill="D6E9D3" w:themeFill="accent2" w:themeFillTint="3F"/>
      </w:tcPr>
    </w:tblStylePr>
    <w:tblStylePr w:type="band2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tcPr>
    </w:tblStylePr>
  </w:style>
  <w:style w:type="table" w:styleId="Svtlmkazvraznn3">
    <w:name w:val="Light Grid Accent 3"/>
    <w:basedOn w:val="Normlntabulka"/>
    <w:uiPriority w:val="62"/>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18" w:space="0" w:color="A1BF36" w:themeColor="accent3"/>
          <w:right w:val="single" w:sz="8" w:space="0" w:color="A1BF36" w:themeColor="accent3"/>
          <w:insideH w:val="nil"/>
          <w:insideV w:val="single" w:sz="8" w:space="0" w:color="A1BF3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insideH w:val="nil"/>
          <w:insideV w:val="single" w:sz="8" w:space="0" w:color="A1BF3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shd w:val="clear" w:color="auto" w:fill="E8F0CB" w:themeFill="accent3" w:themeFillTint="3F"/>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shd w:val="clear" w:color="auto" w:fill="E8F0CB" w:themeFill="accent3" w:themeFillTint="3F"/>
      </w:tcPr>
    </w:tblStylePr>
    <w:tblStylePr w:type="band2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tcPr>
    </w:tblStylePr>
  </w:style>
  <w:style w:type="table" w:styleId="Svtlmkazvraznn4">
    <w:name w:val="Light Grid Accent 4"/>
    <w:basedOn w:val="Normlntabulka"/>
    <w:uiPriority w:val="62"/>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18" w:space="0" w:color="C40079" w:themeColor="accent4"/>
          <w:right w:val="single" w:sz="8" w:space="0" w:color="C40079" w:themeColor="accent4"/>
          <w:insideH w:val="nil"/>
          <w:insideV w:val="single" w:sz="8" w:space="0" w:color="C400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insideH w:val="nil"/>
          <w:insideV w:val="single" w:sz="8" w:space="0" w:color="C400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shd w:val="clear" w:color="auto" w:fill="FFB1E1" w:themeFill="accent4" w:themeFillTint="3F"/>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shd w:val="clear" w:color="auto" w:fill="FFB1E1" w:themeFill="accent4" w:themeFillTint="3F"/>
      </w:tcPr>
    </w:tblStylePr>
    <w:tblStylePr w:type="band2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tcPr>
    </w:tblStylePr>
  </w:style>
  <w:style w:type="table" w:styleId="Svtlmkazvraznn5">
    <w:name w:val="Light Grid Accent 5"/>
    <w:basedOn w:val="Normlntabulka"/>
    <w:uiPriority w:val="62"/>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18" w:space="0" w:color="C63418" w:themeColor="accent5"/>
          <w:right w:val="single" w:sz="8" w:space="0" w:color="C63418" w:themeColor="accent5"/>
          <w:insideH w:val="nil"/>
          <w:insideV w:val="single" w:sz="8" w:space="0" w:color="C6341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insideH w:val="nil"/>
          <w:insideV w:val="single" w:sz="8" w:space="0" w:color="C6341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shd w:val="clear" w:color="auto" w:fill="F7C8BF" w:themeFill="accent5" w:themeFillTint="3F"/>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shd w:val="clear" w:color="auto" w:fill="F7C8BF" w:themeFill="accent5" w:themeFillTint="3F"/>
      </w:tcPr>
    </w:tblStylePr>
    <w:tblStylePr w:type="band2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tcPr>
    </w:tblStylePr>
  </w:style>
  <w:style w:type="table" w:styleId="Svtlmkazvraznn6">
    <w:name w:val="Light Grid Accent 6"/>
    <w:basedOn w:val="Normlntabulka"/>
    <w:uiPriority w:val="62"/>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18" w:space="0" w:color="D0CFC5" w:themeColor="accent6"/>
          <w:right w:val="single" w:sz="8" w:space="0" w:color="D0CFC5" w:themeColor="accent6"/>
          <w:insideH w:val="nil"/>
          <w:insideV w:val="single" w:sz="8" w:space="0" w:color="D0CFC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insideH w:val="nil"/>
          <w:insideV w:val="single" w:sz="8" w:space="0" w:color="D0CFC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shd w:val="clear" w:color="auto" w:fill="F3F3F0" w:themeFill="accent6" w:themeFillTint="3F"/>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shd w:val="clear" w:color="auto" w:fill="F3F3F0" w:themeFill="accent6" w:themeFillTint="3F"/>
      </w:tcPr>
    </w:tblStylePr>
    <w:tblStylePr w:type="band2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tcPr>
    </w:tblStylePr>
  </w:style>
  <w:style w:type="table" w:styleId="Svtlseznam">
    <w:name w:val="Light List"/>
    <w:basedOn w:val="Normlntabulka"/>
    <w:uiPriority w:val="61"/>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pPr>
        <w:spacing w:before="0" w:after="0" w:line="240" w:lineRule="auto"/>
      </w:pPr>
      <w:rPr>
        <w:b/>
        <w:bCs/>
        <w:color w:val="FFFFFF" w:themeColor="background1"/>
      </w:rPr>
      <w:tblPr/>
      <w:tcPr>
        <w:shd w:val="clear" w:color="auto" w:fill="A7D3F5" w:themeFill="accent1"/>
      </w:tcPr>
    </w:tblStylePr>
    <w:tblStylePr w:type="lastRow">
      <w:pPr>
        <w:spacing w:before="0" w:after="0" w:line="240" w:lineRule="auto"/>
      </w:pPr>
      <w:rPr>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tcBorders>
      </w:tcPr>
    </w:tblStylePr>
    <w:tblStylePr w:type="firstCol">
      <w:rPr>
        <w:b/>
        <w:bCs/>
      </w:rPr>
    </w:tblStylePr>
    <w:tblStylePr w:type="lastCol">
      <w:rPr>
        <w:b/>
        <w:bCs/>
      </w:r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style>
  <w:style w:type="table" w:styleId="Svtlseznamzvraznn2">
    <w:name w:val="Light List Accent 2"/>
    <w:basedOn w:val="Normlntabulka"/>
    <w:uiPriority w:val="61"/>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pPr>
        <w:spacing w:before="0" w:after="0" w:line="240" w:lineRule="auto"/>
      </w:pPr>
      <w:rPr>
        <w:b/>
        <w:bCs/>
        <w:color w:val="FFFFFF" w:themeColor="background1"/>
      </w:rPr>
      <w:tblPr/>
      <w:tcPr>
        <w:shd w:val="clear" w:color="auto" w:fill="5CA551" w:themeFill="accent2"/>
      </w:tcPr>
    </w:tblStylePr>
    <w:tblStylePr w:type="lastRow">
      <w:pPr>
        <w:spacing w:before="0" w:after="0" w:line="240" w:lineRule="auto"/>
      </w:pPr>
      <w:rPr>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tcBorders>
      </w:tcPr>
    </w:tblStylePr>
    <w:tblStylePr w:type="firstCol">
      <w:rPr>
        <w:b/>
        <w:bCs/>
      </w:rPr>
    </w:tblStylePr>
    <w:tblStylePr w:type="lastCol">
      <w:rPr>
        <w:b/>
        <w:bCs/>
      </w:r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style>
  <w:style w:type="table" w:styleId="Svtlseznamzvraznn3">
    <w:name w:val="Light List Accent 3"/>
    <w:basedOn w:val="Normlntabulka"/>
    <w:uiPriority w:val="61"/>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pPr>
        <w:spacing w:before="0" w:after="0" w:line="240" w:lineRule="auto"/>
      </w:pPr>
      <w:rPr>
        <w:b/>
        <w:bCs/>
        <w:color w:val="FFFFFF" w:themeColor="background1"/>
      </w:rPr>
      <w:tblPr/>
      <w:tcPr>
        <w:shd w:val="clear" w:color="auto" w:fill="A1BF36" w:themeFill="accent3"/>
      </w:tcPr>
    </w:tblStylePr>
    <w:tblStylePr w:type="lastRow">
      <w:pPr>
        <w:spacing w:before="0" w:after="0" w:line="240" w:lineRule="auto"/>
      </w:pPr>
      <w:rPr>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tcBorders>
      </w:tcPr>
    </w:tblStylePr>
    <w:tblStylePr w:type="firstCol">
      <w:rPr>
        <w:b/>
        <w:bCs/>
      </w:rPr>
    </w:tblStylePr>
    <w:tblStylePr w:type="lastCol">
      <w:rPr>
        <w:b/>
        <w:bCs/>
      </w:r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style>
  <w:style w:type="table" w:styleId="Svtlseznamzvraznn4">
    <w:name w:val="Light List Accent 4"/>
    <w:basedOn w:val="Normlntabulka"/>
    <w:uiPriority w:val="61"/>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pPr>
        <w:spacing w:before="0" w:after="0" w:line="240" w:lineRule="auto"/>
      </w:pPr>
      <w:rPr>
        <w:b/>
        <w:bCs/>
        <w:color w:val="FFFFFF" w:themeColor="background1"/>
      </w:rPr>
      <w:tblPr/>
      <w:tcPr>
        <w:shd w:val="clear" w:color="auto" w:fill="C40079" w:themeFill="accent4"/>
      </w:tcPr>
    </w:tblStylePr>
    <w:tblStylePr w:type="lastRow">
      <w:pPr>
        <w:spacing w:before="0" w:after="0" w:line="240" w:lineRule="auto"/>
      </w:pPr>
      <w:rPr>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tcBorders>
      </w:tcPr>
    </w:tblStylePr>
    <w:tblStylePr w:type="firstCol">
      <w:rPr>
        <w:b/>
        <w:bCs/>
      </w:rPr>
    </w:tblStylePr>
    <w:tblStylePr w:type="lastCol">
      <w:rPr>
        <w:b/>
        <w:bCs/>
      </w:r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style>
  <w:style w:type="table" w:styleId="Svtlseznamzvraznn5">
    <w:name w:val="Light List Accent 5"/>
    <w:basedOn w:val="Normlntabulka"/>
    <w:uiPriority w:val="61"/>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pPr>
        <w:spacing w:before="0" w:after="0" w:line="240" w:lineRule="auto"/>
      </w:pPr>
      <w:rPr>
        <w:b/>
        <w:bCs/>
        <w:color w:val="FFFFFF" w:themeColor="background1"/>
      </w:rPr>
      <w:tblPr/>
      <w:tcPr>
        <w:shd w:val="clear" w:color="auto" w:fill="C63418" w:themeFill="accent5"/>
      </w:tcPr>
    </w:tblStylePr>
    <w:tblStylePr w:type="lastRow">
      <w:pPr>
        <w:spacing w:before="0" w:after="0" w:line="240" w:lineRule="auto"/>
      </w:pPr>
      <w:rPr>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tcBorders>
      </w:tcPr>
    </w:tblStylePr>
    <w:tblStylePr w:type="firstCol">
      <w:rPr>
        <w:b/>
        <w:bCs/>
      </w:rPr>
    </w:tblStylePr>
    <w:tblStylePr w:type="lastCol">
      <w:rPr>
        <w:b/>
        <w:bCs/>
      </w:r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style>
  <w:style w:type="table" w:styleId="Svtlseznamzvraznn6">
    <w:name w:val="Light List Accent 6"/>
    <w:basedOn w:val="Normlntabulka"/>
    <w:uiPriority w:val="61"/>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pPr>
        <w:spacing w:before="0" w:after="0" w:line="240" w:lineRule="auto"/>
      </w:pPr>
      <w:rPr>
        <w:b/>
        <w:bCs/>
        <w:color w:val="FFFFFF" w:themeColor="background1"/>
      </w:rPr>
      <w:tblPr/>
      <w:tcPr>
        <w:shd w:val="clear" w:color="auto" w:fill="D0CFC5" w:themeFill="accent6"/>
      </w:tcPr>
    </w:tblStylePr>
    <w:tblStylePr w:type="lastRow">
      <w:pPr>
        <w:spacing w:before="0" w:after="0" w:line="240" w:lineRule="auto"/>
      </w:pPr>
      <w:rPr>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tcBorders>
      </w:tcPr>
    </w:tblStylePr>
    <w:tblStylePr w:type="firstCol">
      <w:rPr>
        <w:b/>
        <w:bCs/>
      </w:rPr>
    </w:tblStylePr>
    <w:tblStylePr w:type="lastCol">
      <w:rPr>
        <w:b/>
        <w:bCs/>
      </w:r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style>
  <w:style w:type="table" w:styleId="Svtlstnovn">
    <w:name w:val="Light Shading"/>
    <w:basedOn w:val="Normlntabulka"/>
    <w:uiPriority w:val="60"/>
    <w:semiHidden/>
    <w:unhideWhenUsed/>
    <w:rsid w:val="000162D0"/>
    <w:pPr>
      <w:spacing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0162D0"/>
    <w:pPr>
      <w:spacing w:line="240" w:lineRule="auto"/>
    </w:pPr>
    <w:rPr>
      <w:color w:val="49A3EA" w:themeColor="accent1" w:themeShade="BF"/>
      <w:lang w:val="en-GB"/>
    </w:rPr>
    <w:tblPr>
      <w:tblStyleRowBandSize w:val="1"/>
      <w:tblStyleColBandSize w:val="1"/>
      <w:tblBorders>
        <w:top w:val="single" w:sz="8" w:space="0" w:color="A7D3F5" w:themeColor="accent1"/>
        <w:bottom w:val="single" w:sz="8" w:space="0" w:color="A7D3F5" w:themeColor="accent1"/>
      </w:tblBorders>
    </w:tblPr>
    <w:tblStylePr w:type="fir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la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left w:val="nil"/>
          <w:right w:val="nil"/>
          <w:insideH w:val="nil"/>
          <w:insideV w:val="nil"/>
        </w:tcBorders>
        <w:shd w:val="clear" w:color="auto" w:fill="E9F4FC" w:themeFill="accent1" w:themeFillTint="3F"/>
      </w:tcPr>
    </w:tblStylePr>
  </w:style>
  <w:style w:type="table" w:styleId="Svtlstnovnzvraznn2">
    <w:name w:val="Light Shading Accent 2"/>
    <w:basedOn w:val="Normlntabulka"/>
    <w:uiPriority w:val="60"/>
    <w:semiHidden/>
    <w:unhideWhenUsed/>
    <w:rsid w:val="000162D0"/>
    <w:pPr>
      <w:spacing w:line="240" w:lineRule="auto"/>
    </w:pPr>
    <w:rPr>
      <w:color w:val="447B3C" w:themeColor="accent2" w:themeShade="BF"/>
      <w:lang w:val="en-GB"/>
    </w:rPr>
    <w:tblPr>
      <w:tblStyleRowBandSize w:val="1"/>
      <w:tblStyleColBandSize w:val="1"/>
      <w:tblBorders>
        <w:top w:val="single" w:sz="8" w:space="0" w:color="5CA551" w:themeColor="accent2"/>
        <w:bottom w:val="single" w:sz="8" w:space="0" w:color="5CA551" w:themeColor="accent2"/>
      </w:tblBorders>
    </w:tblPr>
    <w:tblStylePr w:type="fir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la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left w:val="nil"/>
          <w:right w:val="nil"/>
          <w:insideH w:val="nil"/>
          <w:insideV w:val="nil"/>
        </w:tcBorders>
        <w:shd w:val="clear" w:color="auto" w:fill="D6E9D3" w:themeFill="accent2" w:themeFillTint="3F"/>
      </w:tcPr>
    </w:tblStylePr>
  </w:style>
  <w:style w:type="table" w:styleId="Svtlstnovnzvraznn3">
    <w:name w:val="Light Shading Accent 3"/>
    <w:basedOn w:val="Normlntabulka"/>
    <w:uiPriority w:val="60"/>
    <w:semiHidden/>
    <w:unhideWhenUsed/>
    <w:rsid w:val="000162D0"/>
    <w:pPr>
      <w:spacing w:line="240" w:lineRule="auto"/>
    </w:pPr>
    <w:rPr>
      <w:color w:val="788E28" w:themeColor="accent3" w:themeShade="BF"/>
      <w:lang w:val="en-GB"/>
    </w:rPr>
    <w:tblPr>
      <w:tblStyleRowBandSize w:val="1"/>
      <w:tblStyleColBandSize w:val="1"/>
      <w:tblBorders>
        <w:top w:val="single" w:sz="8" w:space="0" w:color="A1BF36" w:themeColor="accent3"/>
        <w:bottom w:val="single" w:sz="8" w:space="0" w:color="A1BF36" w:themeColor="accent3"/>
      </w:tblBorders>
    </w:tblPr>
    <w:tblStylePr w:type="fir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la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left w:val="nil"/>
          <w:right w:val="nil"/>
          <w:insideH w:val="nil"/>
          <w:insideV w:val="nil"/>
        </w:tcBorders>
        <w:shd w:val="clear" w:color="auto" w:fill="E8F0CB" w:themeFill="accent3" w:themeFillTint="3F"/>
      </w:tcPr>
    </w:tblStylePr>
  </w:style>
  <w:style w:type="table" w:styleId="Svtlstnovnzvraznn4">
    <w:name w:val="Light Shading Accent 4"/>
    <w:basedOn w:val="Normlntabulka"/>
    <w:uiPriority w:val="60"/>
    <w:semiHidden/>
    <w:unhideWhenUsed/>
    <w:rsid w:val="000162D0"/>
    <w:pPr>
      <w:spacing w:line="240" w:lineRule="auto"/>
    </w:pPr>
    <w:rPr>
      <w:color w:val="92005A" w:themeColor="accent4" w:themeShade="BF"/>
      <w:lang w:val="en-GB"/>
    </w:rPr>
    <w:tblPr>
      <w:tblStyleRowBandSize w:val="1"/>
      <w:tblStyleColBandSize w:val="1"/>
      <w:tblBorders>
        <w:top w:val="single" w:sz="8" w:space="0" w:color="C40079" w:themeColor="accent4"/>
        <w:bottom w:val="single" w:sz="8" w:space="0" w:color="C40079" w:themeColor="accent4"/>
      </w:tblBorders>
    </w:tblPr>
    <w:tblStylePr w:type="fir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la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left w:val="nil"/>
          <w:right w:val="nil"/>
          <w:insideH w:val="nil"/>
          <w:insideV w:val="nil"/>
        </w:tcBorders>
        <w:shd w:val="clear" w:color="auto" w:fill="FFB1E1" w:themeFill="accent4" w:themeFillTint="3F"/>
      </w:tcPr>
    </w:tblStylePr>
  </w:style>
  <w:style w:type="table" w:styleId="Svtlstnovnzvraznn5">
    <w:name w:val="Light Shading Accent 5"/>
    <w:basedOn w:val="Normlntabulka"/>
    <w:uiPriority w:val="60"/>
    <w:semiHidden/>
    <w:unhideWhenUsed/>
    <w:rsid w:val="000162D0"/>
    <w:pPr>
      <w:spacing w:line="240" w:lineRule="auto"/>
    </w:pPr>
    <w:rPr>
      <w:color w:val="942612" w:themeColor="accent5" w:themeShade="BF"/>
      <w:lang w:val="en-GB"/>
    </w:rPr>
    <w:tblPr>
      <w:tblStyleRowBandSize w:val="1"/>
      <w:tblStyleColBandSize w:val="1"/>
      <w:tblBorders>
        <w:top w:val="single" w:sz="8" w:space="0" w:color="C63418" w:themeColor="accent5"/>
        <w:bottom w:val="single" w:sz="8" w:space="0" w:color="C63418" w:themeColor="accent5"/>
      </w:tblBorders>
    </w:tblPr>
    <w:tblStylePr w:type="fir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la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left w:val="nil"/>
          <w:right w:val="nil"/>
          <w:insideH w:val="nil"/>
          <w:insideV w:val="nil"/>
        </w:tcBorders>
        <w:shd w:val="clear" w:color="auto" w:fill="F7C8BF" w:themeFill="accent5" w:themeFillTint="3F"/>
      </w:tcPr>
    </w:tblStylePr>
  </w:style>
  <w:style w:type="table" w:styleId="Svtlstnovnzvraznn6">
    <w:name w:val="Light Shading Accent 6"/>
    <w:basedOn w:val="Normlntabulka"/>
    <w:uiPriority w:val="60"/>
    <w:semiHidden/>
    <w:unhideWhenUsed/>
    <w:rsid w:val="000162D0"/>
    <w:pPr>
      <w:spacing w:line="240" w:lineRule="auto"/>
    </w:pPr>
    <w:rPr>
      <w:color w:val="A2A08C" w:themeColor="accent6" w:themeShade="BF"/>
      <w:lang w:val="en-GB"/>
    </w:rPr>
    <w:tblPr>
      <w:tblStyleRowBandSize w:val="1"/>
      <w:tblStyleColBandSize w:val="1"/>
      <w:tblBorders>
        <w:top w:val="single" w:sz="8" w:space="0" w:color="D0CFC5" w:themeColor="accent6"/>
        <w:bottom w:val="single" w:sz="8" w:space="0" w:color="D0CFC5" w:themeColor="accent6"/>
      </w:tblBorders>
    </w:tblPr>
    <w:tblStylePr w:type="fir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la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left w:val="nil"/>
          <w:right w:val="nil"/>
          <w:insideH w:val="nil"/>
          <w:insideV w:val="nil"/>
        </w:tcBorders>
        <w:shd w:val="clear" w:color="auto" w:fill="F3F3F0" w:themeFill="accent6" w:themeFillTint="3F"/>
      </w:tcPr>
    </w:tblStylePr>
  </w:style>
  <w:style w:type="character" w:styleId="slodku">
    <w:name w:val="line number"/>
    <w:basedOn w:val="Standardnpsmoodstavce"/>
    <w:uiPriority w:val="99"/>
    <w:semiHidden/>
    <w:rsid w:val="000162D0"/>
    <w:rPr>
      <w:lang w:val="en-GB"/>
    </w:rPr>
  </w:style>
  <w:style w:type="paragraph" w:styleId="Seznam">
    <w:name w:val="List"/>
    <w:basedOn w:val="Normln"/>
    <w:uiPriority w:val="99"/>
    <w:semiHidden/>
    <w:rsid w:val="000162D0"/>
    <w:pPr>
      <w:ind w:left="283" w:hanging="283"/>
      <w:contextualSpacing/>
    </w:pPr>
  </w:style>
  <w:style w:type="paragraph" w:styleId="Seznam2">
    <w:name w:val="List 2"/>
    <w:basedOn w:val="Normln"/>
    <w:uiPriority w:val="99"/>
    <w:semiHidden/>
    <w:rsid w:val="000162D0"/>
    <w:pPr>
      <w:ind w:left="566" w:hanging="283"/>
      <w:contextualSpacing/>
    </w:pPr>
  </w:style>
  <w:style w:type="paragraph" w:styleId="Seznam3">
    <w:name w:val="List 3"/>
    <w:basedOn w:val="Normln"/>
    <w:uiPriority w:val="99"/>
    <w:semiHidden/>
    <w:rsid w:val="000162D0"/>
    <w:pPr>
      <w:ind w:left="849" w:hanging="283"/>
      <w:contextualSpacing/>
    </w:pPr>
  </w:style>
  <w:style w:type="paragraph" w:styleId="Seznam4">
    <w:name w:val="List 4"/>
    <w:basedOn w:val="Normln"/>
    <w:uiPriority w:val="99"/>
    <w:semiHidden/>
    <w:rsid w:val="000162D0"/>
    <w:pPr>
      <w:ind w:left="1132" w:hanging="283"/>
      <w:contextualSpacing/>
    </w:pPr>
  </w:style>
  <w:style w:type="paragraph" w:styleId="Seznam5">
    <w:name w:val="List 5"/>
    <w:basedOn w:val="Normln"/>
    <w:uiPriority w:val="99"/>
    <w:semiHidden/>
    <w:rsid w:val="000162D0"/>
    <w:pPr>
      <w:ind w:left="1415" w:hanging="283"/>
      <w:contextualSpacing/>
    </w:pPr>
  </w:style>
  <w:style w:type="paragraph" w:styleId="Seznamsodrkami2">
    <w:name w:val="List Bullet 2"/>
    <w:basedOn w:val="Normln"/>
    <w:uiPriority w:val="99"/>
    <w:semiHidden/>
    <w:rsid w:val="000162D0"/>
    <w:pPr>
      <w:numPr>
        <w:numId w:val="2"/>
      </w:numPr>
      <w:contextualSpacing/>
    </w:pPr>
  </w:style>
  <w:style w:type="paragraph" w:styleId="Seznamsodrkami3">
    <w:name w:val="List Bullet 3"/>
    <w:basedOn w:val="Normln"/>
    <w:uiPriority w:val="99"/>
    <w:semiHidden/>
    <w:rsid w:val="000162D0"/>
    <w:pPr>
      <w:numPr>
        <w:numId w:val="3"/>
      </w:numPr>
      <w:contextualSpacing/>
    </w:pPr>
  </w:style>
  <w:style w:type="paragraph" w:styleId="Seznamsodrkami4">
    <w:name w:val="List Bullet 4"/>
    <w:basedOn w:val="Normln"/>
    <w:uiPriority w:val="99"/>
    <w:semiHidden/>
    <w:rsid w:val="000162D0"/>
    <w:pPr>
      <w:numPr>
        <w:numId w:val="4"/>
      </w:numPr>
      <w:contextualSpacing/>
    </w:pPr>
  </w:style>
  <w:style w:type="paragraph" w:styleId="Seznamsodrkami5">
    <w:name w:val="List Bullet 5"/>
    <w:basedOn w:val="Normln"/>
    <w:uiPriority w:val="99"/>
    <w:semiHidden/>
    <w:rsid w:val="000162D0"/>
    <w:pPr>
      <w:numPr>
        <w:numId w:val="5"/>
      </w:numPr>
      <w:contextualSpacing/>
    </w:pPr>
  </w:style>
  <w:style w:type="paragraph" w:styleId="Pokraovnseznamu">
    <w:name w:val="List Continue"/>
    <w:basedOn w:val="Normln"/>
    <w:uiPriority w:val="99"/>
    <w:semiHidden/>
    <w:rsid w:val="000162D0"/>
    <w:pPr>
      <w:spacing w:after="120"/>
      <w:ind w:left="283"/>
      <w:contextualSpacing/>
    </w:pPr>
  </w:style>
  <w:style w:type="paragraph" w:styleId="Pokraovnseznamu2">
    <w:name w:val="List Continue 2"/>
    <w:basedOn w:val="Normln"/>
    <w:uiPriority w:val="99"/>
    <w:semiHidden/>
    <w:rsid w:val="000162D0"/>
    <w:pPr>
      <w:spacing w:after="120"/>
      <w:ind w:left="566"/>
      <w:contextualSpacing/>
    </w:pPr>
  </w:style>
  <w:style w:type="paragraph" w:styleId="Pokraovnseznamu3">
    <w:name w:val="List Continue 3"/>
    <w:basedOn w:val="Normln"/>
    <w:uiPriority w:val="99"/>
    <w:semiHidden/>
    <w:rsid w:val="000162D0"/>
    <w:pPr>
      <w:spacing w:after="120"/>
      <w:ind w:left="849"/>
      <w:contextualSpacing/>
    </w:pPr>
  </w:style>
  <w:style w:type="paragraph" w:styleId="Pokraovnseznamu4">
    <w:name w:val="List Continue 4"/>
    <w:basedOn w:val="Normln"/>
    <w:uiPriority w:val="99"/>
    <w:semiHidden/>
    <w:rsid w:val="000162D0"/>
    <w:pPr>
      <w:spacing w:after="120"/>
      <w:ind w:left="1132"/>
      <w:contextualSpacing/>
    </w:pPr>
  </w:style>
  <w:style w:type="paragraph" w:styleId="Pokraovnseznamu5">
    <w:name w:val="List Continue 5"/>
    <w:basedOn w:val="Normln"/>
    <w:uiPriority w:val="99"/>
    <w:semiHidden/>
    <w:rsid w:val="000162D0"/>
    <w:pPr>
      <w:spacing w:after="120"/>
      <w:ind w:left="1415"/>
      <w:contextualSpacing/>
    </w:pPr>
  </w:style>
  <w:style w:type="paragraph" w:styleId="slovanseznam2">
    <w:name w:val="List Number 2"/>
    <w:basedOn w:val="Normln"/>
    <w:uiPriority w:val="99"/>
    <w:semiHidden/>
    <w:rsid w:val="000162D0"/>
    <w:pPr>
      <w:numPr>
        <w:numId w:val="7"/>
      </w:numPr>
      <w:contextualSpacing/>
    </w:pPr>
  </w:style>
  <w:style w:type="paragraph" w:styleId="slovanseznam3">
    <w:name w:val="List Number 3"/>
    <w:basedOn w:val="Normln"/>
    <w:uiPriority w:val="99"/>
    <w:semiHidden/>
    <w:rsid w:val="000162D0"/>
    <w:pPr>
      <w:numPr>
        <w:numId w:val="8"/>
      </w:numPr>
      <w:contextualSpacing/>
    </w:pPr>
  </w:style>
  <w:style w:type="paragraph" w:styleId="slovanseznam4">
    <w:name w:val="List Number 4"/>
    <w:basedOn w:val="Normln"/>
    <w:uiPriority w:val="99"/>
    <w:semiHidden/>
    <w:rsid w:val="000162D0"/>
    <w:pPr>
      <w:numPr>
        <w:numId w:val="9"/>
      </w:numPr>
      <w:contextualSpacing/>
    </w:pPr>
  </w:style>
  <w:style w:type="paragraph" w:styleId="slovanseznam5">
    <w:name w:val="List Number 5"/>
    <w:basedOn w:val="Normln"/>
    <w:uiPriority w:val="99"/>
    <w:semiHidden/>
    <w:rsid w:val="000162D0"/>
    <w:pPr>
      <w:numPr>
        <w:numId w:val="10"/>
      </w:numPr>
      <w:contextualSpacing/>
    </w:pPr>
  </w:style>
  <w:style w:type="paragraph" w:styleId="Odstavecseseznamem">
    <w:name w:val="List Paragraph"/>
    <w:basedOn w:val="Normln"/>
    <w:uiPriority w:val="99"/>
    <w:semiHidden/>
    <w:rsid w:val="000162D0"/>
    <w:pPr>
      <w:ind w:left="720"/>
      <w:contextualSpacing/>
    </w:pPr>
  </w:style>
  <w:style w:type="table" w:styleId="Svtltabulkaseznamu1">
    <w:name w:val="List Table 1 Light"/>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AE4F9" w:themeColor="accent1" w:themeTint="99"/>
        </w:tcBorders>
      </w:tcPr>
    </w:tblStylePr>
    <w:tblStylePr w:type="lastRow">
      <w:rPr>
        <w:b/>
        <w:bCs/>
      </w:rPr>
      <w:tblPr/>
      <w:tcPr>
        <w:tcBorders>
          <w:top w:val="sing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Svtltabulkaseznamu1zvraznn2">
    <w:name w:val="List Table 1 Light Accent 2"/>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9BCA94" w:themeColor="accent2" w:themeTint="99"/>
        </w:tcBorders>
      </w:tcPr>
    </w:tblStylePr>
    <w:tblStylePr w:type="lastRow">
      <w:rPr>
        <w:b/>
        <w:bCs/>
      </w:rPr>
      <w:tblPr/>
      <w:tcPr>
        <w:tcBorders>
          <w:top w:val="sing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Svtltabulkaseznamu1zvraznn3">
    <w:name w:val="List Table 1 Light Accent 3"/>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8DC83" w:themeColor="accent3" w:themeTint="99"/>
        </w:tcBorders>
      </w:tcPr>
    </w:tblStylePr>
    <w:tblStylePr w:type="lastRow">
      <w:rPr>
        <w:b/>
        <w:bCs/>
      </w:rPr>
      <w:tblPr/>
      <w:tcPr>
        <w:tcBorders>
          <w:top w:val="sing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Svtltabulkaseznamu1zvraznn4">
    <w:name w:val="List Table 1 Light Accent 4"/>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FF42B6" w:themeColor="accent4" w:themeTint="99"/>
        </w:tcBorders>
      </w:tcPr>
    </w:tblStylePr>
    <w:tblStylePr w:type="lastRow">
      <w:rPr>
        <w:b/>
        <w:bCs/>
      </w:rPr>
      <w:tblPr/>
      <w:tcPr>
        <w:tcBorders>
          <w:top w:val="sing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Svtltabulkaseznamu1zvraznn5">
    <w:name w:val="List Table 1 Light Accent 5"/>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C7A64" w:themeColor="accent5" w:themeTint="99"/>
        </w:tcBorders>
      </w:tcPr>
    </w:tblStylePr>
    <w:tblStylePr w:type="lastRow">
      <w:rPr>
        <w:b/>
        <w:bCs/>
      </w:rPr>
      <w:tblPr/>
      <w:tcPr>
        <w:tcBorders>
          <w:top w:val="sing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Svtltabulkaseznamu1zvraznn6">
    <w:name w:val="List Table 1 Light Accent 6"/>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2E2DC" w:themeColor="accent6" w:themeTint="99"/>
        </w:tcBorders>
      </w:tcPr>
    </w:tblStylePr>
    <w:tblStylePr w:type="lastRow">
      <w:rPr>
        <w:b/>
        <w:bCs/>
      </w:rPr>
      <w:tblPr/>
      <w:tcPr>
        <w:tcBorders>
          <w:top w:val="sing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2">
    <w:name w:val="List Table 2"/>
    <w:basedOn w:val="Normlntabulka"/>
    <w:uiPriority w:val="47"/>
    <w:rsid w:val="000162D0"/>
    <w:pPr>
      <w:spacing w:line="240" w:lineRule="auto"/>
    </w:pPr>
    <w:rPr>
      <w:lang w:val="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0162D0"/>
    <w:pPr>
      <w:spacing w:line="240" w:lineRule="auto"/>
    </w:pPr>
    <w:rPr>
      <w:lang w:val="en-GB"/>
    </w:rPr>
    <w:tblPr>
      <w:tblStyleRowBandSize w:val="1"/>
      <w:tblStyleColBandSize w:val="1"/>
      <w:tblBorders>
        <w:top w:val="single" w:sz="4" w:space="0" w:color="CAE4F9" w:themeColor="accent1" w:themeTint="99"/>
        <w:bottom w:val="single" w:sz="4" w:space="0" w:color="CAE4F9" w:themeColor="accent1" w:themeTint="99"/>
        <w:insideH w:val="single" w:sz="4" w:space="0" w:color="CAE4F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2zvraznn2">
    <w:name w:val="List Table 2 Accent 2"/>
    <w:basedOn w:val="Normlntabulka"/>
    <w:uiPriority w:val="47"/>
    <w:rsid w:val="000162D0"/>
    <w:pPr>
      <w:spacing w:line="240" w:lineRule="auto"/>
    </w:pPr>
    <w:rPr>
      <w:lang w:val="en-GB"/>
    </w:rPr>
    <w:tblPr>
      <w:tblStyleRowBandSize w:val="1"/>
      <w:tblStyleColBandSize w:val="1"/>
      <w:tblBorders>
        <w:top w:val="single" w:sz="4" w:space="0" w:color="9BCA94" w:themeColor="accent2" w:themeTint="99"/>
        <w:bottom w:val="single" w:sz="4" w:space="0" w:color="9BCA94" w:themeColor="accent2" w:themeTint="99"/>
        <w:insideH w:val="single" w:sz="4" w:space="0" w:color="9BCA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2zvraznn3">
    <w:name w:val="List Table 2 Accent 3"/>
    <w:basedOn w:val="Normlntabulka"/>
    <w:uiPriority w:val="47"/>
    <w:rsid w:val="000162D0"/>
    <w:pPr>
      <w:spacing w:line="240" w:lineRule="auto"/>
    </w:pPr>
    <w:rPr>
      <w:lang w:val="en-GB"/>
    </w:rPr>
    <w:tblPr>
      <w:tblStyleRowBandSize w:val="1"/>
      <w:tblStyleColBandSize w:val="1"/>
      <w:tblBorders>
        <w:top w:val="single" w:sz="4" w:space="0" w:color="C8DC83" w:themeColor="accent3" w:themeTint="99"/>
        <w:bottom w:val="single" w:sz="4" w:space="0" w:color="C8DC83" w:themeColor="accent3" w:themeTint="99"/>
        <w:insideH w:val="single" w:sz="4" w:space="0" w:color="C8DC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2zvraznn4">
    <w:name w:val="List Table 2 Accent 4"/>
    <w:basedOn w:val="Normlntabulka"/>
    <w:uiPriority w:val="47"/>
    <w:rsid w:val="000162D0"/>
    <w:pPr>
      <w:spacing w:line="240" w:lineRule="auto"/>
    </w:pPr>
    <w:rPr>
      <w:lang w:val="en-GB"/>
    </w:rPr>
    <w:tblPr>
      <w:tblStyleRowBandSize w:val="1"/>
      <w:tblStyleColBandSize w:val="1"/>
      <w:tblBorders>
        <w:top w:val="single" w:sz="4" w:space="0" w:color="FF42B6" w:themeColor="accent4" w:themeTint="99"/>
        <w:bottom w:val="single" w:sz="4" w:space="0" w:color="FF42B6" w:themeColor="accent4" w:themeTint="99"/>
        <w:insideH w:val="single" w:sz="4" w:space="0" w:color="FF42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2zvraznn5">
    <w:name w:val="List Table 2 Accent 5"/>
    <w:basedOn w:val="Normlntabulka"/>
    <w:uiPriority w:val="47"/>
    <w:rsid w:val="000162D0"/>
    <w:pPr>
      <w:spacing w:line="240" w:lineRule="auto"/>
    </w:pPr>
    <w:rPr>
      <w:lang w:val="en-GB"/>
    </w:rPr>
    <w:tblPr>
      <w:tblStyleRowBandSize w:val="1"/>
      <w:tblStyleColBandSize w:val="1"/>
      <w:tblBorders>
        <w:top w:val="single" w:sz="4" w:space="0" w:color="EC7A64" w:themeColor="accent5" w:themeTint="99"/>
        <w:bottom w:val="single" w:sz="4" w:space="0" w:color="EC7A64" w:themeColor="accent5" w:themeTint="99"/>
        <w:insideH w:val="single" w:sz="4" w:space="0" w:color="EC7A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2zvraznn6">
    <w:name w:val="List Table 2 Accent 6"/>
    <w:basedOn w:val="Normlntabulka"/>
    <w:uiPriority w:val="47"/>
    <w:rsid w:val="000162D0"/>
    <w:pPr>
      <w:spacing w:line="240" w:lineRule="auto"/>
    </w:pPr>
    <w:rPr>
      <w:lang w:val="en-GB"/>
    </w:rPr>
    <w:tblPr>
      <w:tblStyleRowBandSize w:val="1"/>
      <w:tblStyleColBandSize w:val="1"/>
      <w:tblBorders>
        <w:top w:val="single" w:sz="4" w:space="0" w:color="E2E2DC" w:themeColor="accent6" w:themeTint="99"/>
        <w:bottom w:val="single" w:sz="4" w:space="0" w:color="E2E2DC" w:themeColor="accent6" w:themeTint="99"/>
        <w:insideH w:val="single" w:sz="4" w:space="0" w:color="E2E2D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3">
    <w:name w:val="List Table 3"/>
    <w:basedOn w:val="Normlntabulka"/>
    <w:uiPriority w:val="48"/>
    <w:rsid w:val="000162D0"/>
    <w:pPr>
      <w:spacing w:line="240" w:lineRule="auto"/>
    </w:pPr>
    <w:rPr>
      <w:lang w:val="en-GB"/>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0162D0"/>
    <w:pPr>
      <w:spacing w:line="240" w:lineRule="auto"/>
    </w:pPr>
    <w:rPr>
      <w:lang w:val="en-GB"/>
    </w:rPr>
    <w:tblPr>
      <w:tblStyleRowBandSize w:val="1"/>
      <w:tblStyleColBandSize w:val="1"/>
      <w:tblBorders>
        <w:top w:val="single" w:sz="4" w:space="0" w:color="A7D3F5" w:themeColor="accent1"/>
        <w:left w:val="single" w:sz="4" w:space="0" w:color="A7D3F5" w:themeColor="accent1"/>
        <w:bottom w:val="single" w:sz="4" w:space="0" w:color="A7D3F5" w:themeColor="accent1"/>
        <w:right w:val="single" w:sz="4" w:space="0" w:color="A7D3F5" w:themeColor="accent1"/>
      </w:tblBorders>
    </w:tblPr>
    <w:tblStylePr w:type="firstRow">
      <w:rPr>
        <w:b/>
        <w:bCs/>
        <w:color w:val="FFFFFF" w:themeColor="background1"/>
      </w:rPr>
      <w:tblPr/>
      <w:tcPr>
        <w:shd w:val="clear" w:color="auto" w:fill="A7D3F5" w:themeFill="accent1"/>
      </w:tcPr>
    </w:tblStylePr>
    <w:tblStylePr w:type="lastRow">
      <w:rPr>
        <w:b/>
        <w:bCs/>
      </w:rPr>
      <w:tblPr/>
      <w:tcPr>
        <w:tcBorders>
          <w:top w:val="double" w:sz="4" w:space="0" w:color="A7D3F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D3F5" w:themeColor="accent1"/>
          <w:right w:val="single" w:sz="4" w:space="0" w:color="A7D3F5" w:themeColor="accent1"/>
        </w:tcBorders>
      </w:tcPr>
    </w:tblStylePr>
    <w:tblStylePr w:type="band1Horz">
      <w:tblPr/>
      <w:tcPr>
        <w:tcBorders>
          <w:top w:val="single" w:sz="4" w:space="0" w:color="A7D3F5" w:themeColor="accent1"/>
          <w:bottom w:val="single" w:sz="4" w:space="0" w:color="A7D3F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themeColor="accent1"/>
          <w:left w:val="nil"/>
        </w:tcBorders>
      </w:tcPr>
    </w:tblStylePr>
    <w:tblStylePr w:type="swCell">
      <w:tblPr/>
      <w:tcPr>
        <w:tcBorders>
          <w:top w:val="double" w:sz="4" w:space="0" w:color="A7D3F5" w:themeColor="accent1"/>
          <w:right w:val="nil"/>
        </w:tcBorders>
      </w:tcPr>
    </w:tblStylePr>
  </w:style>
  <w:style w:type="table" w:styleId="Tabulkaseznamu3zvraznn2">
    <w:name w:val="List Table 3 Accent 2"/>
    <w:basedOn w:val="Normlntabulka"/>
    <w:uiPriority w:val="48"/>
    <w:rsid w:val="000162D0"/>
    <w:pPr>
      <w:spacing w:line="240" w:lineRule="auto"/>
    </w:pPr>
    <w:rPr>
      <w:lang w:val="en-GB"/>
    </w:rPr>
    <w:tblPr>
      <w:tblStyleRowBandSize w:val="1"/>
      <w:tblStyleColBandSize w:val="1"/>
      <w:tblBorders>
        <w:top w:val="single" w:sz="4" w:space="0" w:color="5CA551" w:themeColor="accent2"/>
        <w:left w:val="single" w:sz="4" w:space="0" w:color="5CA551" w:themeColor="accent2"/>
        <w:bottom w:val="single" w:sz="4" w:space="0" w:color="5CA551" w:themeColor="accent2"/>
        <w:right w:val="single" w:sz="4" w:space="0" w:color="5CA551" w:themeColor="accent2"/>
      </w:tblBorders>
    </w:tblPr>
    <w:tblStylePr w:type="firstRow">
      <w:rPr>
        <w:b/>
        <w:bCs/>
        <w:color w:val="FFFFFF" w:themeColor="background1"/>
      </w:rPr>
      <w:tblPr/>
      <w:tcPr>
        <w:shd w:val="clear" w:color="auto" w:fill="5CA551" w:themeFill="accent2"/>
      </w:tcPr>
    </w:tblStylePr>
    <w:tblStylePr w:type="lastRow">
      <w:rPr>
        <w:b/>
        <w:bCs/>
      </w:rPr>
      <w:tblPr/>
      <w:tcPr>
        <w:tcBorders>
          <w:top w:val="double" w:sz="4" w:space="0" w:color="5CA55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A551" w:themeColor="accent2"/>
          <w:right w:val="single" w:sz="4" w:space="0" w:color="5CA551" w:themeColor="accent2"/>
        </w:tcBorders>
      </w:tcPr>
    </w:tblStylePr>
    <w:tblStylePr w:type="band1Horz">
      <w:tblPr/>
      <w:tcPr>
        <w:tcBorders>
          <w:top w:val="single" w:sz="4" w:space="0" w:color="5CA551" w:themeColor="accent2"/>
          <w:bottom w:val="single" w:sz="4" w:space="0" w:color="5CA55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themeColor="accent2"/>
          <w:left w:val="nil"/>
        </w:tcBorders>
      </w:tcPr>
    </w:tblStylePr>
    <w:tblStylePr w:type="swCell">
      <w:tblPr/>
      <w:tcPr>
        <w:tcBorders>
          <w:top w:val="double" w:sz="4" w:space="0" w:color="5CA551" w:themeColor="accent2"/>
          <w:right w:val="nil"/>
        </w:tcBorders>
      </w:tcPr>
    </w:tblStylePr>
  </w:style>
  <w:style w:type="table" w:styleId="Tabulkaseznamu3zvraznn3">
    <w:name w:val="List Table 3 Accent 3"/>
    <w:basedOn w:val="Normlntabulka"/>
    <w:uiPriority w:val="48"/>
    <w:rsid w:val="000162D0"/>
    <w:pPr>
      <w:spacing w:line="240" w:lineRule="auto"/>
    </w:pPr>
    <w:rPr>
      <w:lang w:val="en-GB"/>
    </w:rPr>
    <w:tblPr>
      <w:tblStyleRowBandSize w:val="1"/>
      <w:tblStyleColBandSize w:val="1"/>
      <w:tblBorders>
        <w:top w:val="single" w:sz="4" w:space="0" w:color="A1BF36" w:themeColor="accent3"/>
        <w:left w:val="single" w:sz="4" w:space="0" w:color="A1BF36" w:themeColor="accent3"/>
        <w:bottom w:val="single" w:sz="4" w:space="0" w:color="A1BF36" w:themeColor="accent3"/>
        <w:right w:val="single" w:sz="4" w:space="0" w:color="A1BF36" w:themeColor="accent3"/>
      </w:tblBorders>
    </w:tblPr>
    <w:tblStylePr w:type="firstRow">
      <w:rPr>
        <w:b/>
        <w:bCs/>
        <w:color w:val="FFFFFF" w:themeColor="background1"/>
      </w:rPr>
      <w:tblPr/>
      <w:tcPr>
        <w:shd w:val="clear" w:color="auto" w:fill="A1BF36" w:themeFill="accent3"/>
      </w:tcPr>
    </w:tblStylePr>
    <w:tblStylePr w:type="lastRow">
      <w:rPr>
        <w:b/>
        <w:bCs/>
      </w:rPr>
      <w:tblPr/>
      <w:tcPr>
        <w:tcBorders>
          <w:top w:val="double" w:sz="4" w:space="0" w:color="A1BF3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F36" w:themeColor="accent3"/>
          <w:right w:val="single" w:sz="4" w:space="0" w:color="A1BF36" w:themeColor="accent3"/>
        </w:tcBorders>
      </w:tcPr>
    </w:tblStylePr>
    <w:tblStylePr w:type="band1Horz">
      <w:tblPr/>
      <w:tcPr>
        <w:tcBorders>
          <w:top w:val="single" w:sz="4" w:space="0" w:color="A1BF36" w:themeColor="accent3"/>
          <w:bottom w:val="single" w:sz="4" w:space="0" w:color="A1BF3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themeColor="accent3"/>
          <w:left w:val="nil"/>
        </w:tcBorders>
      </w:tcPr>
    </w:tblStylePr>
    <w:tblStylePr w:type="swCell">
      <w:tblPr/>
      <w:tcPr>
        <w:tcBorders>
          <w:top w:val="double" w:sz="4" w:space="0" w:color="A1BF36" w:themeColor="accent3"/>
          <w:right w:val="nil"/>
        </w:tcBorders>
      </w:tcPr>
    </w:tblStylePr>
  </w:style>
  <w:style w:type="table" w:styleId="Tabulkaseznamu3zvraznn4">
    <w:name w:val="List Table 3 Accent 4"/>
    <w:basedOn w:val="Normlntabulka"/>
    <w:uiPriority w:val="48"/>
    <w:rsid w:val="000162D0"/>
    <w:pPr>
      <w:spacing w:line="240" w:lineRule="auto"/>
    </w:pPr>
    <w:rPr>
      <w:lang w:val="en-GB"/>
    </w:rPr>
    <w:tblPr>
      <w:tblStyleRowBandSize w:val="1"/>
      <w:tblStyleColBandSize w:val="1"/>
      <w:tblBorders>
        <w:top w:val="single" w:sz="4" w:space="0" w:color="C40079" w:themeColor="accent4"/>
        <w:left w:val="single" w:sz="4" w:space="0" w:color="C40079" w:themeColor="accent4"/>
        <w:bottom w:val="single" w:sz="4" w:space="0" w:color="C40079" w:themeColor="accent4"/>
        <w:right w:val="single" w:sz="4" w:space="0" w:color="C40079" w:themeColor="accent4"/>
      </w:tblBorders>
    </w:tblPr>
    <w:tblStylePr w:type="firstRow">
      <w:rPr>
        <w:b/>
        <w:bCs/>
        <w:color w:val="FFFFFF" w:themeColor="background1"/>
      </w:rPr>
      <w:tblPr/>
      <w:tcPr>
        <w:shd w:val="clear" w:color="auto" w:fill="C40079" w:themeFill="accent4"/>
      </w:tcPr>
    </w:tblStylePr>
    <w:tblStylePr w:type="lastRow">
      <w:rPr>
        <w:b/>
        <w:bCs/>
      </w:rPr>
      <w:tblPr/>
      <w:tcPr>
        <w:tcBorders>
          <w:top w:val="double" w:sz="4" w:space="0" w:color="C4007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0079" w:themeColor="accent4"/>
          <w:right w:val="single" w:sz="4" w:space="0" w:color="C40079" w:themeColor="accent4"/>
        </w:tcBorders>
      </w:tcPr>
    </w:tblStylePr>
    <w:tblStylePr w:type="band1Horz">
      <w:tblPr/>
      <w:tcPr>
        <w:tcBorders>
          <w:top w:val="single" w:sz="4" w:space="0" w:color="C40079" w:themeColor="accent4"/>
          <w:bottom w:val="single" w:sz="4" w:space="0" w:color="C4007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themeColor="accent4"/>
          <w:left w:val="nil"/>
        </w:tcBorders>
      </w:tcPr>
    </w:tblStylePr>
    <w:tblStylePr w:type="swCell">
      <w:tblPr/>
      <w:tcPr>
        <w:tcBorders>
          <w:top w:val="double" w:sz="4" w:space="0" w:color="C40079" w:themeColor="accent4"/>
          <w:right w:val="nil"/>
        </w:tcBorders>
      </w:tcPr>
    </w:tblStylePr>
  </w:style>
  <w:style w:type="table" w:styleId="Tabulkaseznamu3zvraznn5">
    <w:name w:val="List Table 3 Accent 5"/>
    <w:basedOn w:val="Normlntabulka"/>
    <w:uiPriority w:val="48"/>
    <w:rsid w:val="000162D0"/>
    <w:pPr>
      <w:spacing w:line="240" w:lineRule="auto"/>
    </w:pPr>
    <w:rPr>
      <w:lang w:val="en-GB"/>
    </w:rPr>
    <w:tblPr>
      <w:tblStyleRowBandSize w:val="1"/>
      <w:tblStyleColBandSize w:val="1"/>
      <w:tblBorders>
        <w:top w:val="single" w:sz="4" w:space="0" w:color="C63418" w:themeColor="accent5"/>
        <w:left w:val="single" w:sz="4" w:space="0" w:color="C63418" w:themeColor="accent5"/>
        <w:bottom w:val="single" w:sz="4" w:space="0" w:color="C63418" w:themeColor="accent5"/>
        <w:right w:val="single" w:sz="4" w:space="0" w:color="C63418" w:themeColor="accent5"/>
      </w:tblBorders>
    </w:tblPr>
    <w:tblStylePr w:type="firstRow">
      <w:rPr>
        <w:b/>
        <w:bCs/>
        <w:color w:val="FFFFFF" w:themeColor="background1"/>
      </w:rPr>
      <w:tblPr/>
      <w:tcPr>
        <w:shd w:val="clear" w:color="auto" w:fill="C63418" w:themeFill="accent5"/>
      </w:tcPr>
    </w:tblStylePr>
    <w:tblStylePr w:type="lastRow">
      <w:rPr>
        <w:b/>
        <w:bCs/>
      </w:rPr>
      <w:tblPr/>
      <w:tcPr>
        <w:tcBorders>
          <w:top w:val="double" w:sz="4" w:space="0" w:color="C6341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418" w:themeColor="accent5"/>
          <w:right w:val="single" w:sz="4" w:space="0" w:color="C63418" w:themeColor="accent5"/>
        </w:tcBorders>
      </w:tcPr>
    </w:tblStylePr>
    <w:tblStylePr w:type="band1Horz">
      <w:tblPr/>
      <w:tcPr>
        <w:tcBorders>
          <w:top w:val="single" w:sz="4" w:space="0" w:color="C63418" w:themeColor="accent5"/>
          <w:bottom w:val="single" w:sz="4" w:space="0" w:color="C6341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themeColor="accent5"/>
          <w:left w:val="nil"/>
        </w:tcBorders>
      </w:tcPr>
    </w:tblStylePr>
    <w:tblStylePr w:type="swCell">
      <w:tblPr/>
      <w:tcPr>
        <w:tcBorders>
          <w:top w:val="double" w:sz="4" w:space="0" w:color="C63418" w:themeColor="accent5"/>
          <w:right w:val="nil"/>
        </w:tcBorders>
      </w:tcPr>
    </w:tblStylePr>
  </w:style>
  <w:style w:type="table" w:styleId="Tabulkaseznamu3zvraznn6">
    <w:name w:val="List Table 3 Accent 6"/>
    <w:basedOn w:val="Normlntabulka"/>
    <w:uiPriority w:val="48"/>
    <w:rsid w:val="000162D0"/>
    <w:pPr>
      <w:spacing w:line="240" w:lineRule="auto"/>
    </w:pPr>
    <w:rPr>
      <w:lang w:val="en-GB"/>
    </w:rPr>
    <w:tblPr>
      <w:tblStyleRowBandSize w:val="1"/>
      <w:tblStyleColBandSize w:val="1"/>
      <w:tblBorders>
        <w:top w:val="single" w:sz="4" w:space="0" w:color="D0CFC5" w:themeColor="accent6"/>
        <w:left w:val="single" w:sz="4" w:space="0" w:color="D0CFC5" w:themeColor="accent6"/>
        <w:bottom w:val="single" w:sz="4" w:space="0" w:color="D0CFC5" w:themeColor="accent6"/>
        <w:right w:val="single" w:sz="4" w:space="0" w:color="D0CFC5" w:themeColor="accent6"/>
      </w:tblBorders>
    </w:tblPr>
    <w:tblStylePr w:type="firstRow">
      <w:rPr>
        <w:b/>
        <w:bCs/>
        <w:color w:val="FFFFFF" w:themeColor="background1"/>
      </w:rPr>
      <w:tblPr/>
      <w:tcPr>
        <w:shd w:val="clear" w:color="auto" w:fill="D0CFC5" w:themeFill="accent6"/>
      </w:tcPr>
    </w:tblStylePr>
    <w:tblStylePr w:type="lastRow">
      <w:rPr>
        <w:b/>
        <w:bCs/>
      </w:rPr>
      <w:tblPr/>
      <w:tcPr>
        <w:tcBorders>
          <w:top w:val="double" w:sz="4" w:space="0" w:color="D0CFC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CFC5" w:themeColor="accent6"/>
          <w:right w:val="single" w:sz="4" w:space="0" w:color="D0CFC5" w:themeColor="accent6"/>
        </w:tcBorders>
      </w:tcPr>
    </w:tblStylePr>
    <w:tblStylePr w:type="band1Horz">
      <w:tblPr/>
      <w:tcPr>
        <w:tcBorders>
          <w:top w:val="single" w:sz="4" w:space="0" w:color="D0CFC5" w:themeColor="accent6"/>
          <w:bottom w:val="single" w:sz="4" w:space="0" w:color="D0CFC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themeColor="accent6"/>
          <w:left w:val="nil"/>
        </w:tcBorders>
      </w:tcPr>
    </w:tblStylePr>
    <w:tblStylePr w:type="swCell">
      <w:tblPr/>
      <w:tcPr>
        <w:tcBorders>
          <w:top w:val="double" w:sz="4" w:space="0" w:color="D0CFC5" w:themeColor="accent6"/>
          <w:right w:val="nil"/>
        </w:tcBorders>
      </w:tcPr>
    </w:tblStylePr>
  </w:style>
  <w:style w:type="table" w:styleId="Tabulkaseznamu4">
    <w:name w:val="List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tcBorders>
        <w:shd w:val="clear" w:color="auto" w:fill="A7D3F5" w:themeFill="accent1"/>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4zvraznn2">
    <w:name w:val="List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tcBorders>
        <w:shd w:val="clear" w:color="auto" w:fill="5CA551" w:themeFill="accent2"/>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4zvraznn3">
    <w:name w:val="List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tcBorders>
        <w:shd w:val="clear" w:color="auto" w:fill="A1BF36" w:themeFill="accent3"/>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4zvraznn4">
    <w:name w:val="List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tcBorders>
        <w:shd w:val="clear" w:color="auto" w:fill="C40079" w:themeFill="accent4"/>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4zvraznn5">
    <w:name w:val="List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tcBorders>
        <w:shd w:val="clear" w:color="auto" w:fill="C63418" w:themeFill="accent5"/>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4zvraznn6">
    <w:name w:val="List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tcBorders>
        <w:shd w:val="clear" w:color="auto" w:fill="D0CFC5" w:themeFill="accent6"/>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eznamu5">
    <w:name w:val="List Table 5 Dark"/>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7D3F5" w:themeColor="accent1"/>
        <w:left w:val="single" w:sz="24" w:space="0" w:color="A7D3F5" w:themeColor="accent1"/>
        <w:bottom w:val="single" w:sz="24" w:space="0" w:color="A7D3F5" w:themeColor="accent1"/>
        <w:right w:val="single" w:sz="24" w:space="0" w:color="A7D3F5" w:themeColor="accent1"/>
      </w:tblBorders>
    </w:tblPr>
    <w:tcPr>
      <w:shd w:val="clear" w:color="auto" w:fill="A7D3F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5CA551" w:themeColor="accent2"/>
        <w:left w:val="single" w:sz="24" w:space="0" w:color="5CA551" w:themeColor="accent2"/>
        <w:bottom w:val="single" w:sz="24" w:space="0" w:color="5CA551" w:themeColor="accent2"/>
        <w:right w:val="single" w:sz="24" w:space="0" w:color="5CA551" w:themeColor="accent2"/>
      </w:tblBorders>
    </w:tblPr>
    <w:tcPr>
      <w:shd w:val="clear" w:color="auto" w:fill="5CA55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1BF36" w:themeColor="accent3"/>
        <w:left w:val="single" w:sz="24" w:space="0" w:color="A1BF36" w:themeColor="accent3"/>
        <w:bottom w:val="single" w:sz="24" w:space="0" w:color="A1BF36" w:themeColor="accent3"/>
        <w:right w:val="single" w:sz="24" w:space="0" w:color="A1BF36" w:themeColor="accent3"/>
      </w:tblBorders>
    </w:tblPr>
    <w:tcPr>
      <w:shd w:val="clear" w:color="auto" w:fill="A1BF3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40079" w:themeColor="accent4"/>
        <w:left w:val="single" w:sz="24" w:space="0" w:color="C40079" w:themeColor="accent4"/>
        <w:bottom w:val="single" w:sz="24" w:space="0" w:color="C40079" w:themeColor="accent4"/>
        <w:right w:val="single" w:sz="24" w:space="0" w:color="C40079" w:themeColor="accent4"/>
      </w:tblBorders>
    </w:tblPr>
    <w:tcPr>
      <w:shd w:val="clear" w:color="auto" w:fill="C4007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63418" w:themeColor="accent5"/>
        <w:left w:val="single" w:sz="24" w:space="0" w:color="C63418" w:themeColor="accent5"/>
        <w:bottom w:val="single" w:sz="24" w:space="0" w:color="C63418" w:themeColor="accent5"/>
        <w:right w:val="single" w:sz="24" w:space="0" w:color="C63418" w:themeColor="accent5"/>
      </w:tblBorders>
    </w:tblPr>
    <w:tcPr>
      <w:shd w:val="clear" w:color="auto" w:fill="C6341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D0CFC5" w:themeColor="accent6"/>
        <w:left w:val="single" w:sz="24" w:space="0" w:color="D0CFC5" w:themeColor="accent6"/>
        <w:bottom w:val="single" w:sz="24" w:space="0" w:color="D0CFC5" w:themeColor="accent6"/>
        <w:right w:val="single" w:sz="24" w:space="0" w:color="D0CFC5" w:themeColor="accent6"/>
      </w:tblBorders>
    </w:tblPr>
    <w:tcPr>
      <w:shd w:val="clear" w:color="auto" w:fill="D0CFC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A7D3F5" w:themeColor="accent1"/>
        <w:bottom w:val="single" w:sz="4" w:space="0" w:color="A7D3F5" w:themeColor="accent1"/>
      </w:tblBorders>
    </w:tblPr>
    <w:tblStylePr w:type="firstRow">
      <w:rPr>
        <w:b/>
        <w:bCs/>
      </w:rPr>
      <w:tblPr/>
      <w:tcPr>
        <w:tcBorders>
          <w:bottom w:val="single" w:sz="4" w:space="0" w:color="A7D3F5" w:themeColor="accent1"/>
        </w:tcBorders>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eznamu6zvraznn2">
    <w:name w:val="List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5CA551" w:themeColor="accent2"/>
        <w:bottom w:val="single" w:sz="4" w:space="0" w:color="5CA551" w:themeColor="accent2"/>
      </w:tblBorders>
    </w:tblPr>
    <w:tblStylePr w:type="firstRow">
      <w:rPr>
        <w:b/>
        <w:bCs/>
      </w:rPr>
      <w:tblPr/>
      <w:tcPr>
        <w:tcBorders>
          <w:bottom w:val="single" w:sz="4" w:space="0" w:color="5CA551" w:themeColor="accent2"/>
        </w:tcBorders>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eznamu6zvraznn3">
    <w:name w:val="List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A1BF36" w:themeColor="accent3"/>
        <w:bottom w:val="single" w:sz="4" w:space="0" w:color="A1BF36" w:themeColor="accent3"/>
      </w:tblBorders>
    </w:tblPr>
    <w:tblStylePr w:type="firstRow">
      <w:rPr>
        <w:b/>
        <w:bCs/>
      </w:rPr>
      <w:tblPr/>
      <w:tcPr>
        <w:tcBorders>
          <w:bottom w:val="single" w:sz="4" w:space="0" w:color="A1BF36" w:themeColor="accent3"/>
        </w:tcBorders>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eznamu6zvraznn4">
    <w:name w:val="List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C40079" w:themeColor="accent4"/>
        <w:bottom w:val="single" w:sz="4" w:space="0" w:color="C40079" w:themeColor="accent4"/>
      </w:tblBorders>
    </w:tblPr>
    <w:tblStylePr w:type="firstRow">
      <w:rPr>
        <w:b/>
        <w:bCs/>
      </w:rPr>
      <w:tblPr/>
      <w:tcPr>
        <w:tcBorders>
          <w:bottom w:val="single" w:sz="4" w:space="0" w:color="C40079" w:themeColor="accent4"/>
        </w:tcBorders>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eznamu6zvraznn5">
    <w:name w:val="List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C63418" w:themeColor="accent5"/>
        <w:bottom w:val="single" w:sz="4" w:space="0" w:color="C63418" w:themeColor="accent5"/>
      </w:tblBorders>
    </w:tblPr>
    <w:tblStylePr w:type="firstRow">
      <w:rPr>
        <w:b/>
        <w:bCs/>
      </w:rPr>
      <w:tblPr/>
      <w:tcPr>
        <w:tcBorders>
          <w:bottom w:val="single" w:sz="4" w:space="0" w:color="C63418" w:themeColor="accent5"/>
        </w:tcBorders>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eznamu6zvraznn6">
    <w:name w:val="List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D0CFC5" w:themeColor="accent6"/>
        <w:bottom w:val="single" w:sz="4" w:space="0" w:color="D0CFC5" w:themeColor="accent6"/>
      </w:tblBorders>
    </w:tblPr>
    <w:tblStylePr w:type="firstRow">
      <w:rPr>
        <w:b/>
        <w:bCs/>
      </w:rPr>
      <w:tblPr/>
      <w:tcPr>
        <w:tcBorders>
          <w:bottom w:val="single" w:sz="4" w:space="0" w:color="D0CFC5" w:themeColor="accent6"/>
        </w:tcBorders>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eznamu7">
    <w:name w:val="List Table 7 Colorful"/>
    <w:basedOn w:val="Normlntabulka"/>
    <w:uiPriority w:val="52"/>
    <w:rsid w:val="000162D0"/>
    <w:pPr>
      <w:spacing w:line="240" w:lineRule="auto"/>
    </w:pPr>
    <w:rPr>
      <w:color w:val="000000" w:themeColor="text1"/>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pPr>
      <w:spacing w:line="240" w:lineRule="auto"/>
    </w:pPr>
    <w:rPr>
      <w:color w:val="49A3EA" w:themeColor="accent1"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D3F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D3F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D3F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D3F5" w:themeColor="accent1"/>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pPr>
      <w:spacing w:line="240" w:lineRule="auto"/>
    </w:pPr>
    <w:rPr>
      <w:color w:val="447B3C" w:themeColor="accent2"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A55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A55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A55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A551" w:themeColor="accent2"/>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pPr>
      <w:spacing w:line="240" w:lineRule="auto"/>
    </w:pPr>
    <w:rPr>
      <w:color w:val="788E28" w:themeColor="accent3"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BF3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F3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F3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F36" w:themeColor="accent3"/>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pPr>
      <w:spacing w:line="240" w:lineRule="auto"/>
    </w:pPr>
    <w:rPr>
      <w:color w:val="92005A" w:themeColor="accent4"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007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007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007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0079" w:themeColor="accent4"/>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pPr>
      <w:spacing w:line="240" w:lineRule="auto"/>
    </w:pPr>
    <w:rPr>
      <w:color w:val="942612" w:themeColor="accent5"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41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41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41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418" w:themeColor="accent5"/>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pPr>
      <w:spacing w:line="240" w:lineRule="auto"/>
    </w:pPr>
    <w:rPr>
      <w:color w:val="A2A08C" w:themeColor="accent6"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CFC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CFC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CFC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CFC5" w:themeColor="accent6"/>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GB"/>
    </w:rPr>
  </w:style>
  <w:style w:type="character" w:customStyle="1" w:styleId="TextmakraChar">
    <w:name w:val="Text makra Char"/>
    <w:basedOn w:val="Standardnpsmoodstavce"/>
    <w:link w:val="Textmakra"/>
    <w:uiPriority w:val="99"/>
    <w:semiHidden/>
    <w:rsid w:val="00A539A2"/>
    <w:rPr>
      <w:rFonts w:ascii="Consolas" w:hAnsi="Consolas"/>
      <w:sz w:val="20"/>
      <w:szCs w:val="20"/>
      <w:lang w:val="en-GB"/>
    </w:rPr>
  </w:style>
  <w:style w:type="table" w:styleId="Stednmka1">
    <w:name w:val="Medium Grid 1"/>
    <w:basedOn w:val="Normlntabulka"/>
    <w:uiPriority w:val="67"/>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insideV w:val="single" w:sz="8" w:space="0" w:color="BCDDF7" w:themeColor="accent1" w:themeTint="BF"/>
      </w:tblBorders>
    </w:tblPr>
    <w:tcPr>
      <w:shd w:val="clear" w:color="auto" w:fill="E9F4FC" w:themeFill="accent1" w:themeFillTint="3F"/>
    </w:tcPr>
    <w:tblStylePr w:type="firstRow">
      <w:rPr>
        <w:b/>
        <w:bCs/>
      </w:rPr>
    </w:tblStylePr>
    <w:tblStylePr w:type="lastRow">
      <w:rPr>
        <w:b/>
        <w:bCs/>
      </w:rPr>
      <w:tblPr/>
      <w:tcPr>
        <w:tcBorders>
          <w:top w:val="single" w:sz="18" w:space="0" w:color="BCDDF7" w:themeColor="accent1" w:themeTint="BF"/>
        </w:tcBorders>
      </w:tcPr>
    </w:tblStylePr>
    <w:tblStylePr w:type="firstCol">
      <w:rPr>
        <w:b/>
        <w:bCs/>
      </w:rPr>
    </w:tblStylePr>
    <w:tblStylePr w:type="lastCol">
      <w:rPr>
        <w:b/>
        <w:bCs/>
      </w:r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Stednmka1zvraznn2">
    <w:name w:val="Medium Grid 1 Accent 2"/>
    <w:basedOn w:val="Normlntabulka"/>
    <w:uiPriority w:val="67"/>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insideV w:val="single" w:sz="8" w:space="0" w:color="82BD7A" w:themeColor="accent2" w:themeTint="BF"/>
      </w:tblBorders>
    </w:tblPr>
    <w:tcPr>
      <w:shd w:val="clear" w:color="auto" w:fill="D6E9D3" w:themeFill="accent2" w:themeFillTint="3F"/>
    </w:tcPr>
    <w:tblStylePr w:type="firstRow">
      <w:rPr>
        <w:b/>
        <w:bCs/>
      </w:rPr>
    </w:tblStylePr>
    <w:tblStylePr w:type="lastRow">
      <w:rPr>
        <w:b/>
        <w:bCs/>
      </w:rPr>
      <w:tblPr/>
      <w:tcPr>
        <w:tcBorders>
          <w:top w:val="single" w:sz="18" w:space="0" w:color="82BD7A" w:themeColor="accent2" w:themeTint="BF"/>
        </w:tcBorders>
      </w:tcPr>
    </w:tblStylePr>
    <w:tblStylePr w:type="firstCol">
      <w:rPr>
        <w:b/>
        <w:bCs/>
      </w:rPr>
    </w:tblStylePr>
    <w:tblStylePr w:type="lastCol">
      <w:rPr>
        <w:b/>
        <w:bCs/>
      </w:r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Stednmka1zvraznn3">
    <w:name w:val="Medium Grid 1 Accent 3"/>
    <w:basedOn w:val="Normlntabulka"/>
    <w:uiPriority w:val="67"/>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insideV w:val="single" w:sz="8" w:space="0" w:color="BAD364" w:themeColor="accent3" w:themeTint="BF"/>
      </w:tblBorders>
    </w:tblPr>
    <w:tcPr>
      <w:shd w:val="clear" w:color="auto" w:fill="E8F0CB" w:themeFill="accent3" w:themeFillTint="3F"/>
    </w:tcPr>
    <w:tblStylePr w:type="firstRow">
      <w:rPr>
        <w:b/>
        <w:bCs/>
      </w:rPr>
    </w:tblStylePr>
    <w:tblStylePr w:type="lastRow">
      <w:rPr>
        <w:b/>
        <w:bCs/>
      </w:rPr>
      <w:tblPr/>
      <w:tcPr>
        <w:tcBorders>
          <w:top w:val="single" w:sz="18" w:space="0" w:color="BAD364" w:themeColor="accent3" w:themeTint="BF"/>
        </w:tcBorders>
      </w:tcPr>
    </w:tblStylePr>
    <w:tblStylePr w:type="firstCol">
      <w:rPr>
        <w:b/>
        <w:bCs/>
      </w:rPr>
    </w:tblStylePr>
    <w:tblStylePr w:type="lastCol">
      <w:rPr>
        <w:b/>
        <w:bCs/>
      </w:r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Stednmka1zvraznn4">
    <w:name w:val="Medium Grid 1 Accent 4"/>
    <w:basedOn w:val="Normlntabulka"/>
    <w:uiPriority w:val="67"/>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insideV w:val="single" w:sz="8" w:space="0" w:color="FF13A4" w:themeColor="accent4" w:themeTint="BF"/>
      </w:tblBorders>
    </w:tblPr>
    <w:tcPr>
      <w:shd w:val="clear" w:color="auto" w:fill="FFB1E1" w:themeFill="accent4" w:themeFillTint="3F"/>
    </w:tcPr>
    <w:tblStylePr w:type="firstRow">
      <w:rPr>
        <w:b/>
        <w:bCs/>
      </w:rPr>
    </w:tblStylePr>
    <w:tblStylePr w:type="lastRow">
      <w:rPr>
        <w:b/>
        <w:bCs/>
      </w:rPr>
      <w:tblPr/>
      <w:tcPr>
        <w:tcBorders>
          <w:top w:val="single" w:sz="18" w:space="0" w:color="FF13A4" w:themeColor="accent4" w:themeTint="BF"/>
        </w:tcBorders>
      </w:tcPr>
    </w:tblStylePr>
    <w:tblStylePr w:type="firstCol">
      <w:rPr>
        <w:b/>
        <w:bCs/>
      </w:rPr>
    </w:tblStylePr>
    <w:tblStylePr w:type="lastCol">
      <w:rPr>
        <w:b/>
        <w:bCs/>
      </w:r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Stednmka1zvraznn5">
    <w:name w:val="Medium Grid 1 Accent 5"/>
    <w:basedOn w:val="Normlntabulka"/>
    <w:uiPriority w:val="67"/>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insideV w:val="single" w:sz="8" w:space="0" w:color="E7593E" w:themeColor="accent5" w:themeTint="BF"/>
      </w:tblBorders>
    </w:tblPr>
    <w:tcPr>
      <w:shd w:val="clear" w:color="auto" w:fill="F7C8BF" w:themeFill="accent5" w:themeFillTint="3F"/>
    </w:tcPr>
    <w:tblStylePr w:type="firstRow">
      <w:rPr>
        <w:b/>
        <w:bCs/>
      </w:rPr>
    </w:tblStylePr>
    <w:tblStylePr w:type="lastRow">
      <w:rPr>
        <w:b/>
        <w:bCs/>
      </w:rPr>
      <w:tblPr/>
      <w:tcPr>
        <w:tcBorders>
          <w:top w:val="single" w:sz="18" w:space="0" w:color="E7593E" w:themeColor="accent5" w:themeTint="BF"/>
        </w:tcBorders>
      </w:tcPr>
    </w:tblStylePr>
    <w:tblStylePr w:type="firstCol">
      <w:rPr>
        <w:b/>
        <w:bCs/>
      </w:rPr>
    </w:tblStylePr>
    <w:tblStylePr w:type="lastCol">
      <w:rPr>
        <w:b/>
        <w:bCs/>
      </w:r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Stednmka1zvraznn6">
    <w:name w:val="Medium Grid 1 Accent 6"/>
    <w:basedOn w:val="Normlntabulka"/>
    <w:uiPriority w:val="67"/>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insideV w:val="single" w:sz="8" w:space="0" w:color="DBDBD3" w:themeColor="accent6" w:themeTint="BF"/>
      </w:tblBorders>
    </w:tblPr>
    <w:tcPr>
      <w:shd w:val="clear" w:color="auto" w:fill="F3F3F0" w:themeFill="accent6" w:themeFillTint="3F"/>
    </w:tcPr>
    <w:tblStylePr w:type="firstRow">
      <w:rPr>
        <w:b/>
        <w:bCs/>
      </w:rPr>
    </w:tblStylePr>
    <w:tblStylePr w:type="lastRow">
      <w:rPr>
        <w:b/>
        <w:bCs/>
      </w:rPr>
      <w:tblPr/>
      <w:tcPr>
        <w:tcBorders>
          <w:top w:val="single" w:sz="18" w:space="0" w:color="DBDBD3" w:themeColor="accent6" w:themeTint="BF"/>
        </w:tcBorders>
      </w:tcPr>
    </w:tblStylePr>
    <w:tblStylePr w:type="firstCol">
      <w:rPr>
        <w:b/>
        <w:bCs/>
      </w:rPr>
    </w:tblStylePr>
    <w:tblStylePr w:type="lastCol">
      <w:rPr>
        <w:b/>
        <w:bCs/>
      </w:r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Stednmka2">
    <w:name w:val="Medium Grid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cPr>
      <w:shd w:val="clear" w:color="auto" w:fill="E9F4FC" w:themeFill="accent1" w:themeFillTint="3F"/>
    </w:tcPr>
    <w:tblStylePr w:type="firstRow">
      <w:rPr>
        <w:b/>
        <w:bCs/>
        <w:color w:val="000000" w:themeColor="text1"/>
      </w:rPr>
      <w:tblPr/>
      <w:tcPr>
        <w:shd w:val="clear" w:color="auto" w:fill="F6FA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F6FD" w:themeFill="accent1" w:themeFillTint="33"/>
      </w:tcPr>
    </w:tblStylePr>
    <w:tblStylePr w:type="band1Vert">
      <w:tblPr/>
      <w:tcPr>
        <w:shd w:val="clear" w:color="auto" w:fill="D3E8FA" w:themeFill="accent1" w:themeFillTint="7F"/>
      </w:tcPr>
    </w:tblStylePr>
    <w:tblStylePr w:type="band1Horz">
      <w:tblPr/>
      <w:tcPr>
        <w:tcBorders>
          <w:insideH w:val="single" w:sz="6" w:space="0" w:color="A7D3F5" w:themeColor="accent1"/>
          <w:insideV w:val="single" w:sz="6" w:space="0" w:color="A7D3F5" w:themeColor="accent1"/>
        </w:tcBorders>
        <w:shd w:val="clear" w:color="auto" w:fill="D3E8F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cPr>
      <w:shd w:val="clear" w:color="auto" w:fill="D6E9D3" w:themeFill="accent2" w:themeFillTint="3F"/>
    </w:tcPr>
    <w:tblStylePr w:type="firstRow">
      <w:rPr>
        <w:b/>
        <w:bCs/>
        <w:color w:val="000000" w:themeColor="text1"/>
      </w:rPr>
      <w:tblPr/>
      <w:tcPr>
        <w:shd w:val="clear" w:color="auto" w:fill="EEF6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DB" w:themeFill="accent2" w:themeFillTint="33"/>
      </w:tcPr>
    </w:tblStylePr>
    <w:tblStylePr w:type="band1Vert">
      <w:tblPr/>
      <w:tcPr>
        <w:shd w:val="clear" w:color="auto" w:fill="ACD3A6" w:themeFill="accent2" w:themeFillTint="7F"/>
      </w:tcPr>
    </w:tblStylePr>
    <w:tblStylePr w:type="band1Horz">
      <w:tblPr/>
      <w:tcPr>
        <w:tcBorders>
          <w:insideH w:val="single" w:sz="6" w:space="0" w:color="5CA551" w:themeColor="accent2"/>
          <w:insideV w:val="single" w:sz="6" w:space="0" w:color="5CA551" w:themeColor="accent2"/>
        </w:tcBorders>
        <w:shd w:val="clear" w:color="auto" w:fill="ACD3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cPr>
      <w:shd w:val="clear" w:color="auto" w:fill="E8F0CB" w:themeFill="accent3" w:themeFillTint="3F"/>
    </w:tcPr>
    <w:tblStylePr w:type="firstRow">
      <w:rPr>
        <w:b/>
        <w:bCs/>
        <w:color w:val="000000" w:themeColor="text1"/>
      </w:rPr>
      <w:tblPr/>
      <w:tcPr>
        <w:shd w:val="clear" w:color="auto" w:fill="F6F9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F3D5" w:themeFill="accent3" w:themeFillTint="33"/>
      </w:tcPr>
    </w:tblStylePr>
    <w:tblStylePr w:type="band1Vert">
      <w:tblPr/>
      <w:tcPr>
        <w:shd w:val="clear" w:color="auto" w:fill="D1E298" w:themeFill="accent3" w:themeFillTint="7F"/>
      </w:tcPr>
    </w:tblStylePr>
    <w:tblStylePr w:type="band1Horz">
      <w:tblPr/>
      <w:tcPr>
        <w:tcBorders>
          <w:insideH w:val="single" w:sz="6" w:space="0" w:color="A1BF36" w:themeColor="accent3"/>
          <w:insideV w:val="single" w:sz="6" w:space="0" w:color="A1BF36" w:themeColor="accent3"/>
        </w:tcBorders>
        <w:shd w:val="clear" w:color="auto" w:fill="D1E298"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cPr>
      <w:shd w:val="clear" w:color="auto" w:fill="FFB1E1" w:themeFill="accent4" w:themeFillTint="3F"/>
    </w:tcPr>
    <w:tblStylePr w:type="firstRow">
      <w:rPr>
        <w:b/>
        <w:bCs/>
        <w:color w:val="000000" w:themeColor="text1"/>
      </w:rPr>
      <w:tblPr/>
      <w:tcPr>
        <w:shd w:val="clear" w:color="auto" w:fill="FFE0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0E6" w:themeFill="accent4" w:themeFillTint="33"/>
      </w:tcPr>
    </w:tblStylePr>
    <w:tblStylePr w:type="band1Vert">
      <w:tblPr/>
      <w:tcPr>
        <w:shd w:val="clear" w:color="auto" w:fill="FF62C2" w:themeFill="accent4" w:themeFillTint="7F"/>
      </w:tcPr>
    </w:tblStylePr>
    <w:tblStylePr w:type="band1Horz">
      <w:tblPr/>
      <w:tcPr>
        <w:tcBorders>
          <w:insideH w:val="single" w:sz="6" w:space="0" w:color="C40079" w:themeColor="accent4"/>
          <w:insideV w:val="single" w:sz="6" w:space="0" w:color="C40079" w:themeColor="accent4"/>
        </w:tcBorders>
        <w:shd w:val="clear" w:color="auto" w:fill="FF62C2"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cPr>
      <w:shd w:val="clear" w:color="auto" w:fill="F7C8BF" w:themeFill="accent5" w:themeFillTint="3F"/>
    </w:tcPr>
    <w:tblStylePr w:type="firstRow">
      <w:rPr>
        <w:b/>
        <w:bCs/>
        <w:color w:val="000000" w:themeColor="text1"/>
      </w:rPr>
      <w:tblPr/>
      <w:tcPr>
        <w:shd w:val="clear" w:color="auto" w:fill="FCE9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2CB" w:themeFill="accent5" w:themeFillTint="33"/>
      </w:tcPr>
    </w:tblStylePr>
    <w:tblStylePr w:type="band1Vert">
      <w:tblPr/>
      <w:tcPr>
        <w:shd w:val="clear" w:color="auto" w:fill="EF907E" w:themeFill="accent5" w:themeFillTint="7F"/>
      </w:tcPr>
    </w:tblStylePr>
    <w:tblStylePr w:type="band1Horz">
      <w:tblPr/>
      <w:tcPr>
        <w:tcBorders>
          <w:insideH w:val="single" w:sz="6" w:space="0" w:color="C63418" w:themeColor="accent5"/>
          <w:insideV w:val="single" w:sz="6" w:space="0" w:color="C63418" w:themeColor="accent5"/>
        </w:tcBorders>
        <w:shd w:val="clear" w:color="auto" w:fill="EF907E"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cPr>
      <w:shd w:val="clear" w:color="auto" w:fill="F3F3F0" w:themeFill="accent6" w:themeFillTint="3F"/>
    </w:tcPr>
    <w:tblStylePr w:type="firstRow">
      <w:rPr>
        <w:b/>
        <w:bCs/>
        <w:color w:val="000000" w:themeColor="text1"/>
      </w:rPr>
      <w:tblPr/>
      <w:tcPr>
        <w:shd w:val="clear" w:color="auto" w:fill="FAFA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5F3" w:themeFill="accent6" w:themeFillTint="33"/>
      </w:tcPr>
    </w:tblStylePr>
    <w:tblStylePr w:type="band1Vert">
      <w:tblPr/>
      <w:tcPr>
        <w:shd w:val="clear" w:color="auto" w:fill="E7E7E2" w:themeFill="accent6" w:themeFillTint="7F"/>
      </w:tcPr>
    </w:tblStylePr>
    <w:tblStylePr w:type="band1Horz">
      <w:tblPr/>
      <w:tcPr>
        <w:tcBorders>
          <w:insideH w:val="single" w:sz="6" w:space="0" w:color="D0CFC5" w:themeColor="accent6"/>
          <w:insideV w:val="single" w:sz="6" w:space="0" w:color="D0CFC5" w:themeColor="accent6"/>
        </w:tcBorders>
        <w:shd w:val="clear" w:color="auto" w:fill="E7E7E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4F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D3F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D3F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8F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8FA" w:themeFill="accent1" w:themeFillTint="7F"/>
      </w:tcPr>
    </w:tblStylePr>
  </w:style>
  <w:style w:type="table" w:styleId="Stednmka3zvraznn2">
    <w:name w:val="Medium Grid 3 Accent 2"/>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D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A55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A55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3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3A6" w:themeFill="accent2" w:themeFillTint="7F"/>
      </w:tcPr>
    </w:tblStylePr>
  </w:style>
  <w:style w:type="table" w:styleId="Stednmka3zvraznn3">
    <w:name w:val="Medium Grid 3 Accent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F0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BF3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BF3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E2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E298" w:themeFill="accent3" w:themeFillTint="7F"/>
      </w:tcPr>
    </w:tblStylePr>
  </w:style>
  <w:style w:type="table" w:styleId="Stednmka3zvraznn4">
    <w:name w:val="Medium Grid 3 Accent 4"/>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B1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00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00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62C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62C2" w:themeFill="accent4" w:themeFillTint="7F"/>
      </w:tcPr>
    </w:tblStylePr>
  </w:style>
  <w:style w:type="table" w:styleId="Stednmka3zvraznn5">
    <w:name w:val="Medium Grid 3 Accent 5"/>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8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41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41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0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07E" w:themeFill="accent5" w:themeFillTint="7F"/>
      </w:tcPr>
    </w:tblStylePr>
  </w:style>
  <w:style w:type="table" w:styleId="Stednmka3zvraznn6">
    <w:name w:val="Medium Grid 3 Accent 6"/>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CFC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CFC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E7E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E7E2" w:themeFill="accent6" w:themeFillTint="7F"/>
      </w:tcPr>
    </w:tblStylePr>
  </w:style>
  <w:style w:type="table" w:styleId="Stednseznam1">
    <w:name w:val="Medium Lis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9DE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7D3F5" w:themeColor="accent1"/>
        <w:bottom w:val="single" w:sz="8" w:space="0" w:color="A7D3F5" w:themeColor="accent1"/>
      </w:tblBorders>
    </w:tblPr>
    <w:tblStylePr w:type="firstRow">
      <w:rPr>
        <w:rFonts w:asciiTheme="majorHAnsi" w:eastAsiaTheme="majorEastAsia" w:hAnsiTheme="majorHAnsi" w:cstheme="majorBidi"/>
      </w:rPr>
      <w:tblPr/>
      <w:tcPr>
        <w:tcBorders>
          <w:top w:val="nil"/>
          <w:bottom w:val="single" w:sz="8" w:space="0" w:color="A7D3F5" w:themeColor="accent1"/>
        </w:tcBorders>
      </w:tcPr>
    </w:tblStylePr>
    <w:tblStylePr w:type="lastRow">
      <w:rPr>
        <w:b/>
        <w:bCs/>
        <w:color w:val="009DE0" w:themeColor="text2"/>
      </w:rPr>
      <w:tblPr/>
      <w:tcPr>
        <w:tcBorders>
          <w:top w:val="single" w:sz="8" w:space="0" w:color="A7D3F5" w:themeColor="accent1"/>
          <w:bottom w:val="single" w:sz="8" w:space="0" w:color="A7D3F5" w:themeColor="accent1"/>
        </w:tcBorders>
      </w:tcPr>
    </w:tblStylePr>
    <w:tblStylePr w:type="firstCol">
      <w:rPr>
        <w:b/>
        <w:bCs/>
      </w:rPr>
    </w:tblStylePr>
    <w:tblStylePr w:type="lastCol">
      <w:rPr>
        <w:b/>
        <w:bCs/>
      </w:rPr>
      <w:tblPr/>
      <w:tcPr>
        <w:tcBorders>
          <w:top w:val="single" w:sz="8" w:space="0" w:color="A7D3F5" w:themeColor="accent1"/>
          <w:bottom w:val="single" w:sz="8" w:space="0" w:color="A7D3F5" w:themeColor="accent1"/>
        </w:tcBorders>
      </w:tcPr>
    </w:tblStylePr>
    <w:tblStylePr w:type="band1Vert">
      <w:tblPr/>
      <w:tcPr>
        <w:shd w:val="clear" w:color="auto" w:fill="E9F4FC" w:themeFill="accent1" w:themeFillTint="3F"/>
      </w:tcPr>
    </w:tblStylePr>
    <w:tblStylePr w:type="band1Horz">
      <w:tblPr/>
      <w:tcPr>
        <w:shd w:val="clear" w:color="auto" w:fill="E9F4FC" w:themeFill="accent1" w:themeFillTint="3F"/>
      </w:tcPr>
    </w:tblStylePr>
  </w:style>
  <w:style w:type="table" w:styleId="Stednseznam1zvraznn2">
    <w:name w:val="Medium List 1 Accent 2"/>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5CA551" w:themeColor="accent2"/>
        <w:bottom w:val="single" w:sz="8" w:space="0" w:color="5CA551" w:themeColor="accent2"/>
      </w:tblBorders>
    </w:tblPr>
    <w:tblStylePr w:type="firstRow">
      <w:rPr>
        <w:rFonts w:asciiTheme="majorHAnsi" w:eastAsiaTheme="majorEastAsia" w:hAnsiTheme="majorHAnsi" w:cstheme="majorBidi"/>
      </w:rPr>
      <w:tblPr/>
      <w:tcPr>
        <w:tcBorders>
          <w:top w:val="nil"/>
          <w:bottom w:val="single" w:sz="8" w:space="0" w:color="5CA551" w:themeColor="accent2"/>
        </w:tcBorders>
      </w:tcPr>
    </w:tblStylePr>
    <w:tblStylePr w:type="lastRow">
      <w:rPr>
        <w:b/>
        <w:bCs/>
        <w:color w:val="009DE0" w:themeColor="text2"/>
      </w:rPr>
      <w:tblPr/>
      <w:tcPr>
        <w:tcBorders>
          <w:top w:val="single" w:sz="8" w:space="0" w:color="5CA551" w:themeColor="accent2"/>
          <w:bottom w:val="single" w:sz="8" w:space="0" w:color="5CA551" w:themeColor="accent2"/>
        </w:tcBorders>
      </w:tcPr>
    </w:tblStylePr>
    <w:tblStylePr w:type="firstCol">
      <w:rPr>
        <w:b/>
        <w:bCs/>
      </w:rPr>
    </w:tblStylePr>
    <w:tblStylePr w:type="lastCol">
      <w:rPr>
        <w:b/>
        <w:bCs/>
      </w:rPr>
      <w:tblPr/>
      <w:tcPr>
        <w:tcBorders>
          <w:top w:val="single" w:sz="8" w:space="0" w:color="5CA551" w:themeColor="accent2"/>
          <w:bottom w:val="single" w:sz="8" w:space="0" w:color="5CA551" w:themeColor="accent2"/>
        </w:tcBorders>
      </w:tcPr>
    </w:tblStylePr>
    <w:tblStylePr w:type="band1Vert">
      <w:tblPr/>
      <w:tcPr>
        <w:shd w:val="clear" w:color="auto" w:fill="D6E9D3" w:themeFill="accent2" w:themeFillTint="3F"/>
      </w:tcPr>
    </w:tblStylePr>
    <w:tblStylePr w:type="band1Horz">
      <w:tblPr/>
      <w:tcPr>
        <w:shd w:val="clear" w:color="auto" w:fill="D6E9D3" w:themeFill="accent2" w:themeFillTint="3F"/>
      </w:tcPr>
    </w:tblStylePr>
  </w:style>
  <w:style w:type="table" w:styleId="Stednseznam1zvraznn3">
    <w:name w:val="Medium List 1 Accent 3"/>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1BF36" w:themeColor="accent3"/>
        <w:bottom w:val="single" w:sz="8" w:space="0" w:color="A1BF36" w:themeColor="accent3"/>
      </w:tblBorders>
    </w:tblPr>
    <w:tblStylePr w:type="firstRow">
      <w:rPr>
        <w:rFonts w:asciiTheme="majorHAnsi" w:eastAsiaTheme="majorEastAsia" w:hAnsiTheme="majorHAnsi" w:cstheme="majorBidi"/>
      </w:rPr>
      <w:tblPr/>
      <w:tcPr>
        <w:tcBorders>
          <w:top w:val="nil"/>
          <w:bottom w:val="single" w:sz="8" w:space="0" w:color="A1BF36" w:themeColor="accent3"/>
        </w:tcBorders>
      </w:tcPr>
    </w:tblStylePr>
    <w:tblStylePr w:type="lastRow">
      <w:rPr>
        <w:b/>
        <w:bCs/>
        <w:color w:val="009DE0" w:themeColor="text2"/>
      </w:rPr>
      <w:tblPr/>
      <w:tcPr>
        <w:tcBorders>
          <w:top w:val="single" w:sz="8" w:space="0" w:color="A1BF36" w:themeColor="accent3"/>
          <w:bottom w:val="single" w:sz="8" w:space="0" w:color="A1BF36" w:themeColor="accent3"/>
        </w:tcBorders>
      </w:tcPr>
    </w:tblStylePr>
    <w:tblStylePr w:type="firstCol">
      <w:rPr>
        <w:b/>
        <w:bCs/>
      </w:rPr>
    </w:tblStylePr>
    <w:tblStylePr w:type="lastCol">
      <w:rPr>
        <w:b/>
        <w:bCs/>
      </w:rPr>
      <w:tblPr/>
      <w:tcPr>
        <w:tcBorders>
          <w:top w:val="single" w:sz="8" w:space="0" w:color="A1BF36" w:themeColor="accent3"/>
          <w:bottom w:val="single" w:sz="8" w:space="0" w:color="A1BF36" w:themeColor="accent3"/>
        </w:tcBorders>
      </w:tcPr>
    </w:tblStylePr>
    <w:tblStylePr w:type="band1Vert">
      <w:tblPr/>
      <w:tcPr>
        <w:shd w:val="clear" w:color="auto" w:fill="E8F0CB" w:themeFill="accent3" w:themeFillTint="3F"/>
      </w:tcPr>
    </w:tblStylePr>
    <w:tblStylePr w:type="band1Horz">
      <w:tblPr/>
      <w:tcPr>
        <w:shd w:val="clear" w:color="auto" w:fill="E8F0CB" w:themeFill="accent3" w:themeFillTint="3F"/>
      </w:tcPr>
    </w:tblStylePr>
  </w:style>
  <w:style w:type="table" w:styleId="Stednseznam1zvraznn4">
    <w:name w:val="Medium List 1 Accent 4"/>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40079" w:themeColor="accent4"/>
        <w:bottom w:val="single" w:sz="8" w:space="0" w:color="C40079" w:themeColor="accent4"/>
      </w:tblBorders>
    </w:tblPr>
    <w:tblStylePr w:type="firstRow">
      <w:rPr>
        <w:rFonts w:asciiTheme="majorHAnsi" w:eastAsiaTheme="majorEastAsia" w:hAnsiTheme="majorHAnsi" w:cstheme="majorBidi"/>
      </w:rPr>
      <w:tblPr/>
      <w:tcPr>
        <w:tcBorders>
          <w:top w:val="nil"/>
          <w:bottom w:val="single" w:sz="8" w:space="0" w:color="C40079" w:themeColor="accent4"/>
        </w:tcBorders>
      </w:tcPr>
    </w:tblStylePr>
    <w:tblStylePr w:type="lastRow">
      <w:rPr>
        <w:b/>
        <w:bCs/>
        <w:color w:val="009DE0" w:themeColor="text2"/>
      </w:rPr>
      <w:tblPr/>
      <w:tcPr>
        <w:tcBorders>
          <w:top w:val="single" w:sz="8" w:space="0" w:color="C40079" w:themeColor="accent4"/>
          <w:bottom w:val="single" w:sz="8" w:space="0" w:color="C40079" w:themeColor="accent4"/>
        </w:tcBorders>
      </w:tcPr>
    </w:tblStylePr>
    <w:tblStylePr w:type="firstCol">
      <w:rPr>
        <w:b/>
        <w:bCs/>
      </w:rPr>
    </w:tblStylePr>
    <w:tblStylePr w:type="lastCol">
      <w:rPr>
        <w:b/>
        <w:bCs/>
      </w:rPr>
      <w:tblPr/>
      <w:tcPr>
        <w:tcBorders>
          <w:top w:val="single" w:sz="8" w:space="0" w:color="C40079" w:themeColor="accent4"/>
          <w:bottom w:val="single" w:sz="8" w:space="0" w:color="C40079" w:themeColor="accent4"/>
        </w:tcBorders>
      </w:tcPr>
    </w:tblStylePr>
    <w:tblStylePr w:type="band1Vert">
      <w:tblPr/>
      <w:tcPr>
        <w:shd w:val="clear" w:color="auto" w:fill="FFB1E1" w:themeFill="accent4" w:themeFillTint="3F"/>
      </w:tcPr>
    </w:tblStylePr>
    <w:tblStylePr w:type="band1Horz">
      <w:tblPr/>
      <w:tcPr>
        <w:shd w:val="clear" w:color="auto" w:fill="FFB1E1" w:themeFill="accent4" w:themeFillTint="3F"/>
      </w:tcPr>
    </w:tblStylePr>
  </w:style>
  <w:style w:type="table" w:styleId="Stednseznam1zvraznn5">
    <w:name w:val="Medium List 1 Accent 5"/>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63418" w:themeColor="accent5"/>
        <w:bottom w:val="single" w:sz="8" w:space="0" w:color="C63418" w:themeColor="accent5"/>
      </w:tblBorders>
    </w:tblPr>
    <w:tblStylePr w:type="firstRow">
      <w:rPr>
        <w:rFonts w:asciiTheme="majorHAnsi" w:eastAsiaTheme="majorEastAsia" w:hAnsiTheme="majorHAnsi" w:cstheme="majorBidi"/>
      </w:rPr>
      <w:tblPr/>
      <w:tcPr>
        <w:tcBorders>
          <w:top w:val="nil"/>
          <w:bottom w:val="single" w:sz="8" w:space="0" w:color="C63418" w:themeColor="accent5"/>
        </w:tcBorders>
      </w:tcPr>
    </w:tblStylePr>
    <w:tblStylePr w:type="lastRow">
      <w:rPr>
        <w:b/>
        <w:bCs/>
        <w:color w:val="009DE0" w:themeColor="text2"/>
      </w:rPr>
      <w:tblPr/>
      <w:tcPr>
        <w:tcBorders>
          <w:top w:val="single" w:sz="8" w:space="0" w:color="C63418" w:themeColor="accent5"/>
          <w:bottom w:val="single" w:sz="8" w:space="0" w:color="C63418" w:themeColor="accent5"/>
        </w:tcBorders>
      </w:tcPr>
    </w:tblStylePr>
    <w:tblStylePr w:type="firstCol">
      <w:rPr>
        <w:b/>
        <w:bCs/>
      </w:rPr>
    </w:tblStylePr>
    <w:tblStylePr w:type="lastCol">
      <w:rPr>
        <w:b/>
        <w:bCs/>
      </w:rPr>
      <w:tblPr/>
      <w:tcPr>
        <w:tcBorders>
          <w:top w:val="single" w:sz="8" w:space="0" w:color="C63418" w:themeColor="accent5"/>
          <w:bottom w:val="single" w:sz="8" w:space="0" w:color="C63418" w:themeColor="accent5"/>
        </w:tcBorders>
      </w:tcPr>
    </w:tblStylePr>
    <w:tblStylePr w:type="band1Vert">
      <w:tblPr/>
      <w:tcPr>
        <w:shd w:val="clear" w:color="auto" w:fill="F7C8BF" w:themeFill="accent5" w:themeFillTint="3F"/>
      </w:tcPr>
    </w:tblStylePr>
    <w:tblStylePr w:type="band1Horz">
      <w:tblPr/>
      <w:tcPr>
        <w:shd w:val="clear" w:color="auto" w:fill="F7C8BF" w:themeFill="accent5" w:themeFillTint="3F"/>
      </w:tcPr>
    </w:tblStylePr>
  </w:style>
  <w:style w:type="table" w:styleId="Stednseznam1zvraznn6">
    <w:name w:val="Medium List 1 Accent 6"/>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D0CFC5" w:themeColor="accent6"/>
        <w:bottom w:val="single" w:sz="8" w:space="0" w:color="D0CFC5" w:themeColor="accent6"/>
      </w:tblBorders>
    </w:tblPr>
    <w:tblStylePr w:type="firstRow">
      <w:rPr>
        <w:rFonts w:asciiTheme="majorHAnsi" w:eastAsiaTheme="majorEastAsia" w:hAnsiTheme="majorHAnsi" w:cstheme="majorBidi"/>
      </w:rPr>
      <w:tblPr/>
      <w:tcPr>
        <w:tcBorders>
          <w:top w:val="nil"/>
          <w:bottom w:val="single" w:sz="8" w:space="0" w:color="D0CFC5" w:themeColor="accent6"/>
        </w:tcBorders>
      </w:tcPr>
    </w:tblStylePr>
    <w:tblStylePr w:type="lastRow">
      <w:rPr>
        <w:b/>
        <w:bCs/>
        <w:color w:val="009DE0" w:themeColor="text2"/>
      </w:rPr>
      <w:tblPr/>
      <w:tcPr>
        <w:tcBorders>
          <w:top w:val="single" w:sz="8" w:space="0" w:color="D0CFC5" w:themeColor="accent6"/>
          <w:bottom w:val="single" w:sz="8" w:space="0" w:color="D0CFC5" w:themeColor="accent6"/>
        </w:tcBorders>
      </w:tcPr>
    </w:tblStylePr>
    <w:tblStylePr w:type="firstCol">
      <w:rPr>
        <w:b/>
        <w:bCs/>
      </w:rPr>
    </w:tblStylePr>
    <w:tblStylePr w:type="lastCol">
      <w:rPr>
        <w:b/>
        <w:bCs/>
      </w:rPr>
      <w:tblPr/>
      <w:tcPr>
        <w:tcBorders>
          <w:top w:val="single" w:sz="8" w:space="0" w:color="D0CFC5" w:themeColor="accent6"/>
          <w:bottom w:val="single" w:sz="8" w:space="0" w:color="D0CFC5" w:themeColor="accent6"/>
        </w:tcBorders>
      </w:tcPr>
    </w:tblStylePr>
    <w:tblStylePr w:type="band1Vert">
      <w:tblPr/>
      <w:tcPr>
        <w:shd w:val="clear" w:color="auto" w:fill="F3F3F0" w:themeFill="accent6" w:themeFillTint="3F"/>
      </w:tcPr>
    </w:tblStylePr>
    <w:tblStylePr w:type="band1Horz">
      <w:tblPr/>
      <w:tcPr>
        <w:shd w:val="clear" w:color="auto" w:fill="F3F3F0" w:themeFill="accent6" w:themeFillTint="3F"/>
      </w:tcPr>
    </w:tblStylePr>
  </w:style>
  <w:style w:type="table" w:styleId="Stednseznam2">
    <w:name w:val="Medium Lis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rPr>
        <w:sz w:val="24"/>
        <w:szCs w:val="24"/>
      </w:rPr>
      <w:tblPr/>
      <w:tcPr>
        <w:tcBorders>
          <w:top w:val="nil"/>
          <w:left w:val="nil"/>
          <w:bottom w:val="single" w:sz="24" w:space="0" w:color="A7D3F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D3F5" w:themeColor="accent1"/>
          <w:insideH w:val="nil"/>
          <w:insideV w:val="nil"/>
        </w:tcBorders>
        <w:shd w:val="clear" w:color="auto" w:fill="FFFFFF" w:themeFill="background1"/>
      </w:tcPr>
    </w:tblStylePr>
    <w:tblStylePr w:type="lastCol">
      <w:tblPr/>
      <w:tcPr>
        <w:tcBorders>
          <w:top w:val="nil"/>
          <w:left w:val="single" w:sz="8" w:space="0" w:color="A7D3F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top w:val="nil"/>
          <w:bottom w:val="nil"/>
          <w:insideH w:val="nil"/>
          <w:insideV w:val="nil"/>
        </w:tcBorders>
        <w:shd w:val="clear" w:color="auto" w:fill="E9F4F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rPr>
        <w:sz w:val="24"/>
        <w:szCs w:val="24"/>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A551" w:themeColor="accent2"/>
          <w:insideH w:val="nil"/>
          <w:insideV w:val="nil"/>
        </w:tcBorders>
        <w:shd w:val="clear" w:color="auto" w:fill="FFFFFF" w:themeFill="background1"/>
      </w:tcPr>
    </w:tblStylePr>
    <w:tblStylePr w:type="lastCol">
      <w:tblPr/>
      <w:tcPr>
        <w:tcBorders>
          <w:top w:val="nil"/>
          <w:left w:val="single" w:sz="8" w:space="0" w:color="5CA55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top w:val="nil"/>
          <w:bottom w:val="nil"/>
          <w:insideH w:val="nil"/>
          <w:insideV w:val="nil"/>
        </w:tcBorders>
        <w:shd w:val="clear" w:color="auto" w:fill="D6E9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rPr>
        <w:sz w:val="24"/>
        <w:szCs w:val="24"/>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1BF36" w:themeColor="accent3"/>
          <w:insideH w:val="nil"/>
          <w:insideV w:val="nil"/>
        </w:tcBorders>
        <w:shd w:val="clear" w:color="auto" w:fill="FFFFFF" w:themeFill="background1"/>
      </w:tcPr>
    </w:tblStylePr>
    <w:tblStylePr w:type="lastCol">
      <w:tblPr/>
      <w:tcPr>
        <w:tcBorders>
          <w:top w:val="nil"/>
          <w:left w:val="single" w:sz="8" w:space="0" w:color="A1BF3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top w:val="nil"/>
          <w:bottom w:val="nil"/>
          <w:insideH w:val="nil"/>
          <w:insideV w:val="nil"/>
        </w:tcBorders>
        <w:shd w:val="clear" w:color="auto" w:fill="E8F0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rPr>
        <w:sz w:val="24"/>
        <w:szCs w:val="24"/>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0079" w:themeColor="accent4"/>
          <w:insideH w:val="nil"/>
          <w:insideV w:val="nil"/>
        </w:tcBorders>
        <w:shd w:val="clear" w:color="auto" w:fill="FFFFFF" w:themeFill="background1"/>
      </w:tcPr>
    </w:tblStylePr>
    <w:tblStylePr w:type="lastCol">
      <w:tblPr/>
      <w:tcPr>
        <w:tcBorders>
          <w:top w:val="nil"/>
          <w:left w:val="single" w:sz="8" w:space="0" w:color="C400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top w:val="nil"/>
          <w:bottom w:val="nil"/>
          <w:insideH w:val="nil"/>
          <w:insideV w:val="nil"/>
        </w:tcBorders>
        <w:shd w:val="clear" w:color="auto" w:fill="FFB1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rPr>
        <w:sz w:val="24"/>
        <w:szCs w:val="24"/>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418" w:themeColor="accent5"/>
          <w:insideH w:val="nil"/>
          <w:insideV w:val="nil"/>
        </w:tcBorders>
        <w:shd w:val="clear" w:color="auto" w:fill="FFFFFF" w:themeFill="background1"/>
      </w:tcPr>
    </w:tblStylePr>
    <w:tblStylePr w:type="lastCol">
      <w:tblPr/>
      <w:tcPr>
        <w:tcBorders>
          <w:top w:val="nil"/>
          <w:left w:val="single" w:sz="8" w:space="0" w:color="C6341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top w:val="nil"/>
          <w:bottom w:val="nil"/>
          <w:insideH w:val="nil"/>
          <w:insideV w:val="nil"/>
        </w:tcBorders>
        <w:shd w:val="clear" w:color="auto" w:fill="F7C8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rPr>
        <w:sz w:val="24"/>
        <w:szCs w:val="24"/>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CFC5" w:themeColor="accent6"/>
          <w:insideH w:val="nil"/>
          <w:insideV w:val="nil"/>
        </w:tcBorders>
        <w:shd w:val="clear" w:color="auto" w:fill="FFFFFF" w:themeFill="background1"/>
      </w:tcPr>
    </w:tblStylePr>
    <w:tblStylePr w:type="lastCol">
      <w:tblPr/>
      <w:tcPr>
        <w:tcBorders>
          <w:top w:val="nil"/>
          <w:left w:val="single" w:sz="8" w:space="0" w:color="D0CFC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top w:val="nil"/>
          <w:bottom w:val="nil"/>
          <w:insideH w:val="nil"/>
          <w:insideV w:val="nil"/>
        </w:tcBorders>
        <w:shd w:val="clear" w:color="auto" w:fill="F3F3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tblBorders>
    </w:tblPr>
    <w:tblStylePr w:type="firstRow">
      <w:pPr>
        <w:spacing w:before="0" w:after="0" w:line="240" w:lineRule="auto"/>
      </w:pPr>
      <w:rPr>
        <w:b/>
        <w:bCs/>
        <w:color w:val="FFFFFF" w:themeColor="background1"/>
      </w:rPr>
      <w:tblPr/>
      <w:tcPr>
        <w:tc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shd w:val="clear" w:color="auto" w:fill="A7D3F5" w:themeFill="accent1"/>
      </w:tcPr>
    </w:tblStylePr>
    <w:tblStylePr w:type="lastRow">
      <w:pPr>
        <w:spacing w:before="0" w:after="0" w:line="240" w:lineRule="auto"/>
      </w:pPr>
      <w:rPr>
        <w:b/>
        <w:bCs/>
      </w:rPr>
      <w:tblPr/>
      <w:tcPr>
        <w:tcBorders>
          <w:top w:val="double" w:sz="6"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F4FC" w:themeFill="accent1" w:themeFillTint="3F"/>
      </w:tcPr>
    </w:tblStylePr>
    <w:tblStylePr w:type="band1Horz">
      <w:tblPr/>
      <w:tcPr>
        <w:tcBorders>
          <w:insideH w:val="nil"/>
          <w:insideV w:val="nil"/>
        </w:tcBorders>
        <w:shd w:val="clear" w:color="auto" w:fill="E9F4FC"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tblBorders>
    </w:tblPr>
    <w:tblStylePr w:type="firstRow">
      <w:pPr>
        <w:spacing w:before="0" w:after="0" w:line="240" w:lineRule="auto"/>
      </w:pPr>
      <w:rPr>
        <w:b/>
        <w:bCs/>
        <w:color w:val="FFFFFF" w:themeColor="background1"/>
      </w:rPr>
      <w:tblPr/>
      <w:tcPr>
        <w:tc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shd w:val="clear" w:color="auto" w:fill="5CA551" w:themeFill="accent2"/>
      </w:tcPr>
    </w:tblStylePr>
    <w:tblStylePr w:type="lastRow">
      <w:pPr>
        <w:spacing w:before="0" w:after="0" w:line="240" w:lineRule="auto"/>
      </w:pPr>
      <w:rPr>
        <w:b/>
        <w:bCs/>
      </w:rPr>
      <w:tblPr/>
      <w:tcPr>
        <w:tcBorders>
          <w:top w:val="double" w:sz="6"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E9D3" w:themeFill="accent2" w:themeFillTint="3F"/>
      </w:tcPr>
    </w:tblStylePr>
    <w:tblStylePr w:type="band1Horz">
      <w:tblPr/>
      <w:tcPr>
        <w:tcBorders>
          <w:insideH w:val="nil"/>
          <w:insideV w:val="nil"/>
        </w:tcBorders>
        <w:shd w:val="clear" w:color="auto" w:fill="D6E9D3"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tblBorders>
    </w:tblPr>
    <w:tblStylePr w:type="firstRow">
      <w:pPr>
        <w:spacing w:before="0" w:after="0" w:line="240" w:lineRule="auto"/>
      </w:pPr>
      <w:rPr>
        <w:b/>
        <w:bCs/>
        <w:color w:val="FFFFFF" w:themeColor="background1"/>
      </w:rPr>
      <w:tblPr/>
      <w:tcPr>
        <w:tc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shd w:val="clear" w:color="auto" w:fill="A1BF36" w:themeFill="accent3"/>
      </w:tcPr>
    </w:tblStylePr>
    <w:tblStylePr w:type="lastRow">
      <w:pPr>
        <w:spacing w:before="0" w:after="0" w:line="240" w:lineRule="auto"/>
      </w:pPr>
      <w:rPr>
        <w:b/>
        <w:bCs/>
      </w:rPr>
      <w:tblPr/>
      <w:tcPr>
        <w:tcBorders>
          <w:top w:val="double" w:sz="6"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F0CB" w:themeFill="accent3" w:themeFillTint="3F"/>
      </w:tcPr>
    </w:tblStylePr>
    <w:tblStylePr w:type="band1Horz">
      <w:tblPr/>
      <w:tcPr>
        <w:tcBorders>
          <w:insideH w:val="nil"/>
          <w:insideV w:val="nil"/>
        </w:tcBorders>
        <w:shd w:val="clear" w:color="auto" w:fill="E8F0CB"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tblBorders>
    </w:tblPr>
    <w:tblStylePr w:type="firstRow">
      <w:pPr>
        <w:spacing w:before="0" w:after="0" w:line="240" w:lineRule="auto"/>
      </w:pPr>
      <w:rPr>
        <w:b/>
        <w:bCs/>
        <w:color w:val="FFFFFF" w:themeColor="background1"/>
      </w:rPr>
      <w:tblPr/>
      <w:tcPr>
        <w:tc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shd w:val="clear" w:color="auto" w:fill="C40079" w:themeFill="accent4"/>
      </w:tcPr>
    </w:tblStylePr>
    <w:tblStylePr w:type="lastRow">
      <w:pPr>
        <w:spacing w:before="0" w:after="0" w:line="240" w:lineRule="auto"/>
      </w:pPr>
      <w:rPr>
        <w:b/>
        <w:bCs/>
      </w:rPr>
      <w:tblPr/>
      <w:tcPr>
        <w:tcBorders>
          <w:top w:val="double" w:sz="6"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1E1" w:themeFill="accent4" w:themeFillTint="3F"/>
      </w:tcPr>
    </w:tblStylePr>
    <w:tblStylePr w:type="band1Horz">
      <w:tblPr/>
      <w:tcPr>
        <w:tcBorders>
          <w:insideH w:val="nil"/>
          <w:insideV w:val="nil"/>
        </w:tcBorders>
        <w:shd w:val="clear" w:color="auto" w:fill="FFB1E1"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tblBorders>
    </w:tblPr>
    <w:tblStylePr w:type="firstRow">
      <w:pPr>
        <w:spacing w:before="0" w:after="0" w:line="240" w:lineRule="auto"/>
      </w:pPr>
      <w:rPr>
        <w:b/>
        <w:bCs/>
        <w:color w:val="FFFFFF" w:themeColor="background1"/>
      </w:rPr>
      <w:tblPr/>
      <w:tcPr>
        <w:tc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shd w:val="clear" w:color="auto" w:fill="C63418" w:themeFill="accent5"/>
      </w:tcPr>
    </w:tblStylePr>
    <w:tblStylePr w:type="lastRow">
      <w:pPr>
        <w:spacing w:before="0" w:after="0" w:line="240" w:lineRule="auto"/>
      </w:pPr>
      <w:rPr>
        <w:b/>
        <w:bCs/>
      </w:rPr>
      <w:tblPr/>
      <w:tcPr>
        <w:tcBorders>
          <w:top w:val="double" w:sz="6"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7C8BF" w:themeFill="accent5" w:themeFillTint="3F"/>
      </w:tcPr>
    </w:tblStylePr>
    <w:tblStylePr w:type="band1Horz">
      <w:tblPr/>
      <w:tcPr>
        <w:tcBorders>
          <w:insideH w:val="nil"/>
          <w:insideV w:val="nil"/>
        </w:tcBorders>
        <w:shd w:val="clear" w:color="auto" w:fill="F7C8BF"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tblBorders>
    </w:tblPr>
    <w:tblStylePr w:type="firstRow">
      <w:pPr>
        <w:spacing w:before="0" w:after="0" w:line="240" w:lineRule="auto"/>
      </w:pPr>
      <w:rPr>
        <w:b/>
        <w:bCs/>
        <w:color w:val="FFFFFF" w:themeColor="background1"/>
      </w:rPr>
      <w:tblPr/>
      <w:tcPr>
        <w:tc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shd w:val="clear" w:color="auto" w:fill="D0CFC5" w:themeFill="accent6"/>
      </w:tcPr>
    </w:tblStylePr>
    <w:tblStylePr w:type="lastRow">
      <w:pPr>
        <w:spacing w:before="0" w:after="0" w:line="240" w:lineRule="auto"/>
      </w:pPr>
      <w:rPr>
        <w:b/>
        <w:bCs/>
      </w:rPr>
      <w:tblPr/>
      <w:tcPr>
        <w:tcBorders>
          <w:top w:val="double" w:sz="6"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3F3F0" w:themeFill="accent6" w:themeFillTint="3F"/>
      </w:tcPr>
    </w:tblStylePr>
    <w:tblStylePr w:type="band1Horz">
      <w:tblPr/>
      <w:tcPr>
        <w:tcBorders>
          <w:insideH w:val="nil"/>
          <w:insideV w:val="nil"/>
        </w:tcBorders>
        <w:shd w:val="clear" w:color="auto" w:fill="F3F3F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D3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D3F5" w:themeFill="accent1"/>
      </w:tcPr>
    </w:tblStylePr>
    <w:tblStylePr w:type="lastCol">
      <w:rPr>
        <w:b/>
        <w:bCs/>
        <w:color w:val="FFFFFF" w:themeColor="background1"/>
      </w:rPr>
      <w:tblPr/>
      <w:tcPr>
        <w:tcBorders>
          <w:left w:val="nil"/>
          <w:right w:val="nil"/>
          <w:insideH w:val="nil"/>
          <w:insideV w:val="nil"/>
        </w:tcBorders>
        <w:shd w:val="clear" w:color="auto" w:fill="A7D3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A55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A551" w:themeFill="accent2"/>
      </w:tcPr>
    </w:tblStylePr>
    <w:tblStylePr w:type="lastCol">
      <w:rPr>
        <w:b/>
        <w:bCs/>
        <w:color w:val="FFFFFF" w:themeColor="background1"/>
      </w:rPr>
      <w:tblPr/>
      <w:tcPr>
        <w:tcBorders>
          <w:left w:val="nil"/>
          <w:right w:val="nil"/>
          <w:insideH w:val="nil"/>
          <w:insideV w:val="nil"/>
        </w:tcBorders>
        <w:shd w:val="clear" w:color="auto" w:fill="5CA55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1BF3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1BF36" w:themeFill="accent3"/>
      </w:tcPr>
    </w:tblStylePr>
    <w:tblStylePr w:type="lastCol">
      <w:rPr>
        <w:b/>
        <w:bCs/>
        <w:color w:val="FFFFFF" w:themeColor="background1"/>
      </w:rPr>
      <w:tblPr/>
      <w:tcPr>
        <w:tcBorders>
          <w:left w:val="nil"/>
          <w:right w:val="nil"/>
          <w:insideH w:val="nil"/>
          <w:insideV w:val="nil"/>
        </w:tcBorders>
        <w:shd w:val="clear" w:color="auto" w:fill="A1BF3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00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0079" w:themeFill="accent4"/>
      </w:tcPr>
    </w:tblStylePr>
    <w:tblStylePr w:type="lastCol">
      <w:rPr>
        <w:b/>
        <w:bCs/>
        <w:color w:val="FFFFFF" w:themeColor="background1"/>
      </w:rPr>
      <w:tblPr/>
      <w:tcPr>
        <w:tcBorders>
          <w:left w:val="nil"/>
          <w:right w:val="nil"/>
          <w:insideH w:val="nil"/>
          <w:insideV w:val="nil"/>
        </w:tcBorders>
        <w:shd w:val="clear" w:color="auto" w:fill="C400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41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418" w:themeFill="accent5"/>
      </w:tcPr>
    </w:tblStylePr>
    <w:tblStylePr w:type="lastCol">
      <w:rPr>
        <w:b/>
        <w:bCs/>
        <w:color w:val="FFFFFF" w:themeColor="background1"/>
      </w:rPr>
      <w:tblPr/>
      <w:tcPr>
        <w:tcBorders>
          <w:left w:val="nil"/>
          <w:right w:val="nil"/>
          <w:insideH w:val="nil"/>
          <w:insideV w:val="nil"/>
        </w:tcBorders>
        <w:shd w:val="clear" w:color="auto" w:fill="C6341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CFC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CFC5" w:themeFill="accent6"/>
      </w:tcPr>
    </w:tblStylePr>
    <w:tblStylePr w:type="lastCol">
      <w:rPr>
        <w:b/>
        <w:bCs/>
        <w:color w:val="FFFFFF" w:themeColor="background1"/>
      </w:rPr>
      <w:tblPr/>
      <w:tcPr>
        <w:tcBorders>
          <w:left w:val="nil"/>
          <w:right w:val="nil"/>
          <w:insideH w:val="nil"/>
          <w:insideV w:val="nil"/>
        </w:tcBorders>
        <w:shd w:val="clear" w:color="auto" w:fill="D0CFC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Standardnpsmoodstavce"/>
    <w:uiPriority w:val="99"/>
    <w:semiHidden/>
    <w:rsid w:val="000162D0"/>
    <w:rPr>
      <w:color w:val="2B579A"/>
      <w:shd w:val="clear" w:color="auto" w:fill="E6E6E6"/>
      <w:lang w:val="en-GB"/>
    </w:rPr>
  </w:style>
  <w:style w:type="paragraph" w:styleId="Zhlavzprvy">
    <w:name w:val="Message Header"/>
    <w:basedOn w:val="Normln"/>
    <w:link w:val="ZhlavzprvyChar"/>
    <w:uiPriority w:val="99"/>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A539A2"/>
    <w:rPr>
      <w:rFonts w:asciiTheme="majorHAnsi" w:eastAsiaTheme="majorEastAsia" w:hAnsiTheme="majorHAnsi" w:cstheme="majorBidi"/>
      <w:sz w:val="24"/>
      <w:szCs w:val="24"/>
      <w:shd w:val="pct20" w:color="auto" w:fill="auto"/>
      <w:lang w:val="en-GB"/>
    </w:rPr>
  </w:style>
  <w:style w:type="paragraph" w:styleId="Normlnweb">
    <w:name w:val="Normal (Web)"/>
    <w:basedOn w:val="Normln"/>
    <w:uiPriority w:val="99"/>
    <w:semiHidden/>
    <w:rsid w:val="000162D0"/>
    <w:rPr>
      <w:rFonts w:ascii="Times New Roman" w:hAnsi="Times New Roman" w:cs="Times New Roman"/>
      <w:sz w:val="24"/>
      <w:szCs w:val="24"/>
    </w:rPr>
  </w:style>
  <w:style w:type="paragraph" w:styleId="Nadpispoznmky">
    <w:name w:val="Note Heading"/>
    <w:basedOn w:val="Normln"/>
    <w:next w:val="Normln"/>
    <w:link w:val="NadpispoznmkyChar"/>
    <w:uiPriority w:val="99"/>
    <w:semiHidden/>
    <w:rsid w:val="000162D0"/>
    <w:pPr>
      <w:spacing w:line="240" w:lineRule="auto"/>
    </w:pPr>
  </w:style>
  <w:style w:type="character" w:customStyle="1" w:styleId="NadpispoznmkyChar">
    <w:name w:val="Nadpis poznámky Char"/>
    <w:basedOn w:val="Standardnpsmoodstavce"/>
    <w:link w:val="Nadpispoznmky"/>
    <w:uiPriority w:val="99"/>
    <w:semiHidden/>
    <w:rsid w:val="00A539A2"/>
    <w:rPr>
      <w:lang w:val="en-GB"/>
    </w:rPr>
  </w:style>
  <w:style w:type="table" w:styleId="Prosttabulka1">
    <w:name w:val="Plain Table 1"/>
    <w:basedOn w:val="Normlntabulka"/>
    <w:uiPriority w:val="41"/>
    <w:rsid w:val="000162D0"/>
    <w:pPr>
      <w:spacing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162D0"/>
    <w:pPr>
      <w:spacing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0162D0"/>
    <w:pPr>
      <w:spacing w:line="240" w:lineRule="auto"/>
    </w:pPr>
    <w:rPr>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pPr>
      <w:spacing w:line="240" w:lineRule="auto"/>
    </w:pPr>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0162D0"/>
    <w:pPr>
      <w:spacing w:line="240" w:lineRule="auto"/>
    </w:pPr>
    <w:rPr>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uiPriority w:val="99"/>
    <w:semiHidden/>
    <w:rsid w:val="000162D0"/>
    <w:pPr>
      <w:spacing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A539A2"/>
    <w:rPr>
      <w:rFonts w:ascii="Consolas" w:hAnsi="Consolas"/>
      <w:sz w:val="21"/>
      <w:szCs w:val="21"/>
      <w:lang w:val="en-GB"/>
    </w:rPr>
  </w:style>
  <w:style w:type="paragraph" w:styleId="Osloven">
    <w:name w:val="Salutation"/>
    <w:basedOn w:val="Normln"/>
    <w:next w:val="Normln"/>
    <w:link w:val="OslovenChar"/>
    <w:uiPriority w:val="99"/>
    <w:semiHidden/>
    <w:rsid w:val="000162D0"/>
  </w:style>
  <w:style w:type="character" w:customStyle="1" w:styleId="OslovenChar">
    <w:name w:val="Oslovení Char"/>
    <w:basedOn w:val="Standardnpsmoodstavce"/>
    <w:link w:val="Osloven"/>
    <w:uiPriority w:val="99"/>
    <w:semiHidden/>
    <w:rsid w:val="00A539A2"/>
    <w:rPr>
      <w:lang w:val="en-GB"/>
    </w:rPr>
  </w:style>
  <w:style w:type="character" w:customStyle="1" w:styleId="SmartHyperlink1">
    <w:name w:val="Smart Hyperlink1"/>
    <w:basedOn w:val="Standardnpsmoodstavce"/>
    <w:uiPriority w:val="99"/>
    <w:semiHidden/>
    <w:rsid w:val="000162D0"/>
    <w:rPr>
      <w:u w:val="dotted"/>
      <w:lang w:val="en-GB"/>
    </w:rPr>
  </w:style>
  <w:style w:type="table" w:styleId="Tabulkasprostorovmiefekty1">
    <w:name w:val="Table 3D effects 1"/>
    <w:basedOn w:val="Normlntabulka"/>
    <w:uiPriority w:val="99"/>
    <w:semiHidden/>
    <w:unhideWhenUsed/>
    <w:rsid w:val="000162D0"/>
    <w:rPr>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uiPriority w:val="99"/>
    <w:semiHidden/>
    <w:unhideWhenUsed/>
    <w:rsid w:val="000162D0"/>
    <w:rPr>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uiPriority w:val="99"/>
    <w:semiHidden/>
    <w:unhideWhenUsed/>
    <w:rsid w:val="000162D0"/>
    <w:rPr>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uiPriority w:val="99"/>
    <w:semiHidden/>
    <w:unhideWhenUsed/>
    <w:rsid w:val="000162D0"/>
    <w:rPr>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uiPriority w:val="99"/>
    <w:semiHidden/>
    <w:unhideWhenUsed/>
    <w:rsid w:val="000162D0"/>
    <w:rPr>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uiPriority w:val="99"/>
    <w:semiHidden/>
    <w:unhideWhenUsed/>
    <w:rsid w:val="000162D0"/>
    <w:rPr>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uiPriority w:val="99"/>
    <w:semiHidden/>
    <w:unhideWhenUsed/>
    <w:rsid w:val="000162D0"/>
    <w:rPr>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uiPriority w:val="99"/>
    <w:semiHidden/>
    <w:unhideWhenUsed/>
    <w:rsid w:val="000162D0"/>
    <w:rPr>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uiPriority w:val="99"/>
    <w:semiHidden/>
    <w:unhideWhenUsed/>
    <w:rsid w:val="000162D0"/>
    <w:rPr>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uiPriority w:val="99"/>
    <w:semiHidden/>
    <w:unhideWhenUsed/>
    <w:rsid w:val="000162D0"/>
    <w:rPr>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uiPriority w:val="99"/>
    <w:semiHidden/>
    <w:unhideWhenUsed/>
    <w:rsid w:val="000162D0"/>
    <w:rPr>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uiPriority w:val="99"/>
    <w:semiHidden/>
    <w:unhideWhenUsed/>
    <w:rsid w:val="000162D0"/>
    <w:rPr>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uiPriority w:val="99"/>
    <w:semiHidden/>
    <w:unhideWhenUsed/>
    <w:rsid w:val="000162D0"/>
    <w:rPr>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uiPriority w:val="99"/>
    <w:semiHidden/>
    <w:unhideWhenUsed/>
    <w:rsid w:val="000162D0"/>
    <w:rPr>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uiPriority w:val="99"/>
    <w:semiHidden/>
    <w:unhideWhenUsed/>
    <w:rsid w:val="000162D0"/>
    <w:rPr>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uiPriority w:val="99"/>
    <w:semiHidden/>
    <w:unhideWhenUsed/>
    <w:rsid w:val="000162D0"/>
    <w:rPr>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uiPriority w:val="99"/>
    <w:semiHidden/>
    <w:unhideWhenUsed/>
    <w:rsid w:val="000162D0"/>
    <w:rPr>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uiPriority w:val="99"/>
    <w:semiHidden/>
    <w:unhideWhenUsed/>
    <w:rsid w:val="000162D0"/>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uiPriority w:val="99"/>
    <w:semiHidden/>
    <w:unhideWhenUsed/>
    <w:rsid w:val="000162D0"/>
    <w:rPr>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uiPriority w:val="99"/>
    <w:semiHidden/>
    <w:unhideWhenUsed/>
    <w:rsid w:val="000162D0"/>
    <w:rPr>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pPr>
      <w:spacing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uiPriority w:val="99"/>
    <w:semiHidden/>
    <w:unhideWhenUsed/>
    <w:rsid w:val="000162D0"/>
    <w:rPr>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uiPriority w:val="99"/>
    <w:semiHidden/>
    <w:unhideWhenUsed/>
    <w:rsid w:val="000162D0"/>
    <w:rPr>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uiPriority w:val="99"/>
    <w:semiHidden/>
    <w:unhideWhenUsed/>
    <w:rsid w:val="000162D0"/>
    <w:rPr>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uiPriority w:val="99"/>
    <w:semiHidden/>
    <w:unhideWhenUsed/>
    <w:rsid w:val="000162D0"/>
    <w:rPr>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uiPriority w:val="99"/>
    <w:semiHidden/>
    <w:unhideWhenUsed/>
    <w:rsid w:val="000162D0"/>
    <w:rPr>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uiPriority w:val="99"/>
    <w:semiHidden/>
    <w:unhideWhenUsed/>
    <w:rsid w:val="000162D0"/>
    <w:rPr>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uiPriority w:val="99"/>
    <w:semiHidden/>
    <w:unhideWhenUsed/>
    <w:rsid w:val="000162D0"/>
    <w:rPr>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uiPriority w:val="99"/>
    <w:semiHidden/>
    <w:unhideWhenUsed/>
    <w:rsid w:val="000162D0"/>
    <w:rPr>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uiPriority w:val="99"/>
    <w:semiHidden/>
    <w:unhideWhenUsed/>
    <w:rsid w:val="000162D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uiPriority w:val="99"/>
    <w:semiHidden/>
    <w:unhideWhenUsed/>
    <w:rsid w:val="000162D0"/>
    <w:rPr>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uiPriority w:val="99"/>
    <w:semiHidden/>
    <w:unhideWhenUsed/>
    <w:rsid w:val="000162D0"/>
    <w:rPr>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uiPriority w:val="99"/>
    <w:semiHidden/>
    <w:unhideWhenUsed/>
    <w:rsid w:val="000162D0"/>
    <w:rPr>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basedOn w:val="Standardnpsmoodstavce"/>
    <w:uiPriority w:val="99"/>
    <w:semiHidden/>
    <w:rsid w:val="000162D0"/>
    <w:rPr>
      <w:color w:val="808080"/>
      <w:shd w:val="clear" w:color="auto" w:fill="E6E6E6"/>
      <w:lang w:val="en-GB"/>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cs="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lang w:val="en-GB"/>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basedOn w:val="Standardnpsmoodstavce"/>
    <w:link w:val="Obsah4"/>
    <w:uiPriority w:val="39"/>
    <w:rsid w:val="00C72D20"/>
    <w:rPr>
      <w:rFonts w:eastAsia="Times New Roman" w:cs="Times New Roman"/>
      <w:lang w:val="en-GB"/>
    </w:rPr>
  </w:style>
  <w:style w:type="paragraph" w:customStyle="1" w:styleId="Documentdataleadtext">
    <w:name w:val="Document data leadtext"/>
    <w:basedOn w:val="Normln"/>
    <w:uiPriority w:val="6"/>
    <w:semiHidden/>
    <w:rsid w:val="00F50260"/>
    <w:rPr>
      <w:rFonts w:eastAsia="Times New Roman" w:cs="Times New Roman"/>
      <w:sz w:val="14"/>
    </w:rPr>
  </w:style>
  <w:style w:type="paragraph" w:customStyle="1" w:styleId="Documentdatatext">
    <w:name w:val="Document data text"/>
    <w:basedOn w:val="Normln"/>
    <w:uiPriority w:val="6"/>
    <w:semiHidden/>
    <w:rsid w:val="00F50260"/>
    <w:rPr>
      <w:rFonts w:eastAsia="Times New Roman" w:cs="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basedOn w:val="Standardnpsmoodstavce"/>
    <w:link w:val="FrontpageHeading1"/>
    <w:uiPriority w:val="6"/>
    <w:rsid w:val="001E1890"/>
    <w:rPr>
      <w:rFonts w:eastAsia="Times New Roman" w:cs="Times New Roman"/>
      <w:b/>
      <w:caps/>
      <w:color w:val="4D4D4D"/>
      <w:sz w:val="60"/>
      <w:lang w:val="en-GB"/>
    </w:rPr>
  </w:style>
  <w:style w:type="character" w:customStyle="1" w:styleId="FrontpageHeading2Char">
    <w:name w:val="Frontpage Heading 2 Char"/>
    <w:basedOn w:val="FrontpageHeading1Char"/>
    <w:link w:val="FrontpageHeading2"/>
    <w:uiPriority w:val="6"/>
    <w:rsid w:val="001E1890"/>
    <w:rPr>
      <w:rFonts w:eastAsia="Times New Roman" w:cs="Times New Roman"/>
      <w:b/>
      <w:caps/>
      <w:color w:val="009DE0"/>
      <w:sz w:val="60"/>
      <w:lang w:val="en-GB"/>
    </w:rPr>
  </w:style>
  <w:style w:type="paragraph" w:customStyle="1" w:styleId="Template-ReftoFrontpageheading2">
    <w:name w:val="Template - Ref to Frontpage heading 2"/>
    <w:basedOn w:val="Normln"/>
    <w:link w:val="Template-ReftoFrontpageheading2Char"/>
    <w:uiPriority w:val="8"/>
    <w:semiHidden/>
    <w:rsid w:val="007873C5"/>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uiPriority w:val="8"/>
    <w:semiHidden/>
    <w:rsid w:val="001E1890"/>
    <w:rPr>
      <w:rFonts w:eastAsia="Times New Roman" w:cs="Times New Roman"/>
      <w:b/>
      <w:caps/>
      <w:noProof/>
      <w:color w:val="009DE0"/>
      <w:sz w:val="22"/>
      <w:szCs w:val="24"/>
      <w:lang w:val="en-GB"/>
    </w:rPr>
  </w:style>
  <w:style w:type="paragraph" w:customStyle="1" w:styleId="RevisionData">
    <w:name w:val="Revision Data"/>
    <w:basedOn w:val="Normln"/>
    <w:uiPriority w:val="7"/>
    <w:semiHidden/>
    <w:rsid w:val="007873C5"/>
    <w:rPr>
      <w:rFonts w:eastAsia="Times New Roman" w:cs="Times New Roman"/>
      <w:sz w:val="14"/>
    </w:rPr>
  </w:style>
  <w:style w:type="paragraph" w:customStyle="1" w:styleId="RevisionDataText">
    <w:name w:val="Revision Data Text"/>
    <w:basedOn w:val="Normln"/>
    <w:uiPriority w:val="5"/>
    <w:semiHidden/>
    <w:rsid w:val="007873C5"/>
    <w:rPr>
      <w:rFonts w:eastAsia="Times New Roman" w:cs="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uiPriority w:val="99"/>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cs="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cs="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s="Times New Roman"/>
      <w:color w:val="FFFFFF"/>
    </w:rPr>
  </w:style>
  <w:style w:type="paragraph" w:customStyle="1" w:styleId="Caption-Text">
    <w:name w:val="Caption - Text"/>
    <w:basedOn w:val="Normln"/>
    <w:next w:val="Normln"/>
    <w:uiPriority w:val="4"/>
    <w:rsid w:val="001E1890"/>
    <w:pPr>
      <w:spacing w:after="260" w:line="200" w:lineRule="atLeast"/>
    </w:pPr>
    <w:rPr>
      <w:rFonts w:eastAsia="Times New Roman" w:cs="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cs="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4"/>
      </w:numPr>
      <w:spacing w:before="0"/>
      <w:outlineLvl w:val="7"/>
    </w:pPr>
  </w:style>
  <w:style w:type="paragraph" w:customStyle="1" w:styleId="TOCHeading-Indent">
    <w:name w:val="TOC Heading - Indent"/>
    <w:basedOn w:val="Nadpisobsahu"/>
    <w:uiPriority w:val="39"/>
    <w:semiHidden/>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cs="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 w:type="paragraph" w:customStyle="1" w:styleId="RamBullet1">
    <w:name w:val="Ram Bullet 1"/>
    <w:basedOn w:val="Normln"/>
    <w:link w:val="RamBullet1Char"/>
    <w:rsid w:val="00D210D0"/>
    <w:pPr>
      <w:numPr>
        <w:numId w:val="21"/>
      </w:numPr>
      <w:spacing w:line="288" w:lineRule="auto"/>
    </w:pPr>
    <w:rPr>
      <w:rFonts w:eastAsia="Times New Roman" w:cs="Times New Roman"/>
      <w:szCs w:val="20"/>
    </w:rPr>
  </w:style>
  <w:style w:type="paragraph" w:customStyle="1" w:styleId="RamBullet2">
    <w:name w:val="Ram Bullet 2"/>
    <w:basedOn w:val="Normln"/>
    <w:rsid w:val="00D210D0"/>
    <w:pPr>
      <w:numPr>
        <w:ilvl w:val="1"/>
        <w:numId w:val="21"/>
      </w:numPr>
      <w:spacing w:line="288" w:lineRule="auto"/>
    </w:pPr>
    <w:rPr>
      <w:rFonts w:eastAsia="Times New Roman" w:cs="Times New Roman"/>
      <w:szCs w:val="20"/>
    </w:rPr>
  </w:style>
  <w:style w:type="paragraph" w:customStyle="1" w:styleId="RamBullet3">
    <w:name w:val="Ram Bullet 3"/>
    <w:basedOn w:val="Normln"/>
    <w:rsid w:val="00D210D0"/>
    <w:pPr>
      <w:numPr>
        <w:ilvl w:val="2"/>
        <w:numId w:val="21"/>
      </w:numPr>
      <w:spacing w:line="288" w:lineRule="auto"/>
    </w:pPr>
    <w:rPr>
      <w:rFonts w:eastAsia="Times New Roman" w:cs="Times New Roman"/>
      <w:szCs w:val="20"/>
    </w:rPr>
  </w:style>
  <w:style w:type="paragraph" w:customStyle="1" w:styleId="RamBullet4">
    <w:name w:val="Ram Bullet 4"/>
    <w:basedOn w:val="Normln"/>
    <w:rsid w:val="00D210D0"/>
    <w:pPr>
      <w:numPr>
        <w:ilvl w:val="3"/>
        <w:numId w:val="21"/>
      </w:numPr>
      <w:spacing w:line="288" w:lineRule="auto"/>
    </w:pPr>
    <w:rPr>
      <w:rFonts w:eastAsia="Times New Roman" w:cs="Times New Roman"/>
      <w:szCs w:val="20"/>
    </w:rPr>
  </w:style>
  <w:style w:type="paragraph" w:customStyle="1" w:styleId="RamBullet5">
    <w:name w:val="Ram Bullet 5"/>
    <w:basedOn w:val="Normln"/>
    <w:rsid w:val="00D210D0"/>
    <w:pPr>
      <w:numPr>
        <w:ilvl w:val="4"/>
        <w:numId w:val="21"/>
      </w:numPr>
      <w:spacing w:line="288" w:lineRule="auto"/>
    </w:pPr>
    <w:rPr>
      <w:rFonts w:eastAsia="Times New Roman" w:cs="Times New Roman"/>
      <w:szCs w:val="20"/>
    </w:rPr>
  </w:style>
  <w:style w:type="paragraph" w:customStyle="1" w:styleId="RamBullet6">
    <w:name w:val="Ram Bullet 6"/>
    <w:basedOn w:val="Normln"/>
    <w:rsid w:val="00D210D0"/>
    <w:pPr>
      <w:numPr>
        <w:ilvl w:val="5"/>
        <w:numId w:val="21"/>
      </w:numPr>
      <w:spacing w:line="288" w:lineRule="auto"/>
    </w:pPr>
    <w:rPr>
      <w:rFonts w:eastAsia="Times New Roman" w:cs="Times New Roman"/>
      <w:szCs w:val="20"/>
    </w:rPr>
  </w:style>
  <w:style w:type="paragraph" w:customStyle="1" w:styleId="RamBullet7">
    <w:name w:val="Ram Bullet 7"/>
    <w:basedOn w:val="Normln"/>
    <w:rsid w:val="00D210D0"/>
    <w:pPr>
      <w:numPr>
        <w:ilvl w:val="6"/>
        <w:numId w:val="21"/>
      </w:numPr>
      <w:spacing w:line="288" w:lineRule="auto"/>
    </w:pPr>
    <w:rPr>
      <w:rFonts w:eastAsia="Times New Roman" w:cs="Times New Roman"/>
      <w:szCs w:val="20"/>
    </w:rPr>
  </w:style>
  <w:style w:type="paragraph" w:customStyle="1" w:styleId="RamBullet8">
    <w:name w:val="Ram Bullet 8"/>
    <w:basedOn w:val="Normln"/>
    <w:rsid w:val="00D210D0"/>
    <w:pPr>
      <w:numPr>
        <w:ilvl w:val="7"/>
        <w:numId w:val="21"/>
      </w:numPr>
      <w:spacing w:line="288" w:lineRule="auto"/>
    </w:pPr>
    <w:rPr>
      <w:rFonts w:eastAsia="Times New Roman" w:cs="Times New Roman"/>
      <w:szCs w:val="20"/>
    </w:rPr>
  </w:style>
  <w:style w:type="paragraph" w:customStyle="1" w:styleId="RamBullet9">
    <w:name w:val="Ram Bullet 9"/>
    <w:basedOn w:val="Normln"/>
    <w:rsid w:val="00D210D0"/>
    <w:pPr>
      <w:numPr>
        <w:ilvl w:val="8"/>
        <w:numId w:val="21"/>
      </w:numPr>
      <w:spacing w:line="288" w:lineRule="auto"/>
    </w:pPr>
    <w:rPr>
      <w:rFonts w:eastAsia="Times New Roman" w:cs="Times New Roman"/>
      <w:szCs w:val="20"/>
    </w:rPr>
  </w:style>
  <w:style w:type="character" w:customStyle="1" w:styleId="RamBullet1Char">
    <w:name w:val="Ram Bullet 1 Char"/>
    <w:basedOn w:val="Standardnpsmoodstavce"/>
    <w:link w:val="RamBullet1"/>
    <w:rsid w:val="00D210D0"/>
    <w:rPr>
      <w:rFonts w:eastAsia="Times New Roman" w:cs="Times New Roman"/>
      <w:szCs w:val="20"/>
      <w:lang w:val="en-GB"/>
    </w:rPr>
  </w:style>
  <w:style w:type="paragraph" w:customStyle="1" w:styleId="RamNumber1">
    <w:name w:val="Ram Number 1"/>
    <w:basedOn w:val="Normln"/>
    <w:rsid w:val="00D210D0"/>
    <w:pPr>
      <w:keepNext/>
      <w:numPr>
        <w:numId w:val="22"/>
      </w:numPr>
      <w:spacing w:line="288" w:lineRule="auto"/>
    </w:pPr>
    <w:rPr>
      <w:rFonts w:eastAsia="Times New Roman" w:cs="Times New Roman"/>
      <w:szCs w:val="20"/>
      <w:lang w:val="da-DK"/>
    </w:rPr>
  </w:style>
  <w:style w:type="paragraph" w:customStyle="1" w:styleId="RamNumber2">
    <w:name w:val="Ram Number 2"/>
    <w:basedOn w:val="Normln"/>
    <w:rsid w:val="00D210D0"/>
    <w:pPr>
      <w:keepNext/>
      <w:numPr>
        <w:ilvl w:val="1"/>
        <w:numId w:val="22"/>
      </w:numPr>
      <w:spacing w:line="288" w:lineRule="auto"/>
    </w:pPr>
    <w:rPr>
      <w:rFonts w:eastAsia="Times New Roman" w:cs="Times New Roman"/>
      <w:szCs w:val="20"/>
      <w:lang w:val="da-DK"/>
    </w:rPr>
  </w:style>
  <w:style w:type="paragraph" w:customStyle="1" w:styleId="RamNumber3">
    <w:name w:val="Ram Number 3"/>
    <w:basedOn w:val="Normln"/>
    <w:rsid w:val="00D210D0"/>
    <w:pPr>
      <w:keepNext/>
      <w:numPr>
        <w:ilvl w:val="2"/>
        <w:numId w:val="22"/>
      </w:numPr>
      <w:spacing w:line="288" w:lineRule="auto"/>
    </w:pPr>
    <w:rPr>
      <w:rFonts w:eastAsia="Times New Roman" w:cs="Times New Roman"/>
      <w:szCs w:val="20"/>
      <w:lang w:val="da-DK"/>
    </w:rPr>
  </w:style>
  <w:style w:type="paragraph" w:customStyle="1" w:styleId="RamNumber4">
    <w:name w:val="Ram Number 4"/>
    <w:basedOn w:val="Normln"/>
    <w:rsid w:val="00D210D0"/>
    <w:pPr>
      <w:keepNext/>
      <w:numPr>
        <w:ilvl w:val="3"/>
        <w:numId w:val="22"/>
      </w:numPr>
      <w:spacing w:line="288" w:lineRule="auto"/>
    </w:pPr>
    <w:rPr>
      <w:rFonts w:eastAsia="Times New Roman" w:cs="Times New Roman"/>
      <w:szCs w:val="20"/>
      <w:lang w:val="da-DK"/>
    </w:rPr>
  </w:style>
  <w:style w:type="paragraph" w:customStyle="1" w:styleId="RamNumber5">
    <w:name w:val="Ram Number 5"/>
    <w:basedOn w:val="Normln"/>
    <w:rsid w:val="00D210D0"/>
    <w:pPr>
      <w:keepNext/>
      <w:numPr>
        <w:ilvl w:val="4"/>
        <w:numId w:val="22"/>
      </w:numPr>
      <w:spacing w:line="288" w:lineRule="auto"/>
    </w:pPr>
    <w:rPr>
      <w:rFonts w:eastAsia="Times New Roman" w:cs="Times New Roman"/>
      <w:szCs w:val="20"/>
      <w:lang w:val="da-DK"/>
    </w:rPr>
  </w:style>
  <w:style w:type="paragraph" w:customStyle="1" w:styleId="RamNumber6">
    <w:name w:val="Ram Number 6"/>
    <w:basedOn w:val="Normln"/>
    <w:rsid w:val="00D210D0"/>
    <w:pPr>
      <w:numPr>
        <w:ilvl w:val="5"/>
        <w:numId w:val="22"/>
      </w:numPr>
      <w:spacing w:line="288" w:lineRule="auto"/>
    </w:pPr>
    <w:rPr>
      <w:rFonts w:eastAsia="Times New Roman" w:cs="Times New Roman"/>
      <w:szCs w:val="20"/>
      <w:lang w:val="da-DK"/>
    </w:rPr>
  </w:style>
  <w:style w:type="paragraph" w:customStyle="1" w:styleId="RamNumber7">
    <w:name w:val="Ram Number 7"/>
    <w:basedOn w:val="Normln"/>
    <w:rsid w:val="00D210D0"/>
    <w:pPr>
      <w:numPr>
        <w:ilvl w:val="6"/>
        <w:numId w:val="22"/>
      </w:numPr>
      <w:spacing w:line="288" w:lineRule="auto"/>
    </w:pPr>
    <w:rPr>
      <w:rFonts w:eastAsia="Times New Roman" w:cs="Times New Roman"/>
      <w:szCs w:val="20"/>
      <w:lang w:val="da-DK"/>
    </w:rPr>
  </w:style>
  <w:style w:type="paragraph" w:customStyle="1" w:styleId="RamNumber8">
    <w:name w:val="Ram Number 8"/>
    <w:basedOn w:val="Normln"/>
    <w:rsid w:val="00D210D0"/>
    <w:pPr>
      <w:numPr>
        <w:ilvl w:val="7"/>
        <w:numId w:val="22"/>
      </w:numPr>
      <w:spacing w:line="288" w:lineRule="auto"/>
    </w:pPr>
    <w:rPr>
      <w:rFonts w:eastAsia="Times New Roman" w:cs="Times New Roman"/>
      <w:szCs w:val="20"/>
      <w:lang w:val="da-DK"/>
    </w:rPr>
  </w:style>
  <w:style w:type="paragraph" w:customStyle="1" w:styleId="RamNumber9">
    <w:name w:val="Ram Number 9"/>
    <w:basedOn w:val="Normln"/>
    <w:rsid w:val="00D210D0"/>
    <w:pPr>
      <w:numPr>
        <w:ilvl w:val="8"/>
        <w:numId w:val="22"/>
      </w:numPr>
      <w:spacing w:line="288" w:lineRule="auto"/>
    </w:pPr>
    <w:rPr>
      <w:rFonts w:eastAsia="Times New Roman" w:cs="Times New Roman"/>
      <w:szCs w:val="20"/>
      <w:lang w:val="da-DK"/>
    </w:rPr>
  </w:style>
  <w:style w:type="paragraph" w:customStyle="1" w:styleId="Dokument1">
    <w:name w:val="Dokument 1"/>
    <w:rsid w:val="00D210D0"/>
    <w:pPr>
      <w:keepNext/>
      <w:keepLines/>
      <w:tabs>
        <w:tab w:val="left" w:pos="-720"/>
      </w:tabs>
      <w:suppressAutoHyphens/>
      <w:spacing w:line="240" w:lineRule="auto"/>
    </w:pPr>
    <w:rPr>
      <w:rFonts w:ascii="Univers" w:eastAsia="Times New Roman" w:hAnsi="Univers" w:cs="Times New Roman"/>
      <w:sz w:val="22"/>
      <w:szCs w:val="20"/>
      <w:lang w:val="en-US"/>
    </w:rPr>
  </w:style>
  <w:style w:type="paragraph" w:customStyle="1" w:styleId="Afsnit4">
    <w:name w:val="Afsnit 4"/>
    <w:rsid w:val="00D210D0"/>
    <w:pPr>
      <w:tabs>
        <w:tab w:val="left" w:pos="-720"/>
      </w:tabs>
      <w:suppressAutoHyphens/>
      <w:spacing w:line="240" w:lineRule="auto"/>
    </w:pPr>
    <w:rPr>
      <w:rFonts w:ascii="Univers" w:eastAsia="Times New Roman" w:hAnsi="Univers" w:cs="Times New Roman"/>
      <w:b/>
      <w:sz w:val="22"/>
      <w:szCs w:val="20"/>
      <w:lang w:val="en-US"/>
    </w:rPr>
  </w:style>
  <w:style w:type="paragraph" w:customStyle="1" w:styleId="Body">
    <w:name w:val="Body"/>
    <w:basedOn w:val="Normln"/>
    <w:rsid w:val="00D210D0"/>
    <w:pPr>
      <w:spacing w:afterLines="100" w:line="240" w:lineRule="atLeast"/>
    </w:pPr>
    <w:rPr>
      <w:rFonts w:eastAsia="Times New Roman" w:cs="Times New Roman"/>
      <w:szCs w:val="24"/>
      <w:lang w:eastAsia="da-DK"/>
    </w:rPr>
  </w:style>
  <w:style w:type="paragraph" w:customStyle="1" w:styleId="brdtekst">
    <w:name w:val="brødtekst"/>
    <w:basedOn w:val="Zhlav"/>
    <w:link w:val="brdtekstTegn"/>
    <w:autoRedefine/>
    <w:rsid w:val="00D210D0"/>
    <w:pPr>
      <w:tabs>
        <w:tab w:val="center" w:pos="4819"/>
        <w:tab w:val="right" w:pos="9638"/>
      </w:tabs>
      <w:spacing w:line="240" w:lineRule="auto"/>
      <w:ind w:left="0"/>
    </w:pPr>
    <w:rPr>
      <w:rFonts w:ascii="Times New Roman" w:eastAsia="Times New Roman" w:hAnsi="Times New Roman" w:cs="Times New Roman"/>
      <w:noProof w:val="0"/>
      <w:sz w:val="22"/>
      <w:szCs w:val="24"/>
    </w:rPr>
  </w:style>
  <w:style w:type="character" w:customStyle="1" w:styleId="brdtekstTegn">
    <w:name w:val="brødtekst Tegn"/>
    <w:basedOn w:val="Standardnpsmoodstavce"/>
    <w:link w:val="brdtekst"/>
    <w:rsid w:val="00D210D0"/>
    <w:rPr>
      <w:rFonts w:ascii="Times New Roman" w:eastAsia="Times New Roman" w:hAnsi="Times New Roman" w:cs="Times New Roman"/>
      <w:sz w:val="22"/>
      <w:szCs w:val="24"/>
      <w:lang w:val="en-GB"/>
    </w:rPr>
  </w:style>
  <w:style w:type="paragraph" w:customStyle="1" w:styleId="brdtekstunderstreg">
    <w:name w:val="brødtekst understreg"/>
    <w:basedOn w:val="brdtekst"/>
    <w:link w:val="brdtekstunderstregTegn"/>
    <w:rsid w:val="00D210D0"/>
    <w:rPr>
      <w:szCs w:val="20"/>
      <w:u w:val="single"/>
      <w:lang w:eastAsia="da-DK"/>
    </w:rPr>
  </w:style>
  <w:style w:type="character" w:customStyle="1" w:styleId="brdtekstunderstregTegn">
    <w:name w:val="brødtekst understreg Tegn"/>
    <w:basedOn w:val="brdtekstTegn"/>
    <w:link w:val="brdtekstunderstreg"/>
    <w:rsid w:val="00D210D0"/>
    <w:rPr>
      <w:rFonts w:ascii="Times New Roman" w:eastAsia="Times New Roman" w:hAnsi="Times New Roman" w:cs="Times New Roman"/>
      <w:sz w:val="22"/>
      <w:szCs w:val="20"/>
      <w:u w:val="single"/>
      <w:lang w:val="en-GB"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8.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header" Target="header7.xml"/><Relationship Id="rId27" Type="http://schemas.openxmlformats.org/officeDocument/2006/relationships/fontTable" Target="fontTable.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2E5143244DA47BF8A0C287379B93F3E"/>
        <w:category>
          <w:name w:val="General"/>
          <w:gallery w:val="placeholder"/>
        </w:category>
        <w:types>
          <w:type w:val="bbPlcHdr"/>
        </w:types>
        <w:behaviors>
          <w:behavior w:val="content"/>
        </w:behaviors>
        <w:guid w:val="{1DE0B99F-F75D-477A-A4FC-4D3182D90D31}"/>
      </w:docPartPr>
      <w:docPartBody>
        <w:p w:rsidR="00D56FE3" w:rsidRDefault="001C14B1" w:rsidP="00E90B41">
          <w:pPr>
            <w:pStyle w:val="62E5143244DA47BF8A0C287379B93F3E2"/>
          </w:pPr>
          <w:r w:rsidRPr="00117FBE">
            <w:t>[Title]</w:t>
          </w:r>
        </w:p>
      </w:docPartBody>
    </w:docPart>
    <w:docPart>
      <w:docPartPr>
        <w:name w:val="B4F65F591708491483DF3682AB5646BB"/>
        <w:category>
          <w:name w:val="General"/>
          <w:gallery w:val="placeholder"/>
        </w:category>
        <w:types>
          <w:type w:val="bbPlcHdr"/>
        </w:types>
        <w:behaviors>
          <w:behavior w:val="content"/>
        </w:behaviors>
        <w:guid w:val="{AA9E4A11-F8AC-4A8D-913E-F2EADCC73665}"/>
      </w:docPartPr>
      <w:docPartBody>
        <w:p w:rsidR="00D56FE3" w:rsidRDefault="001C14B1" w:rsidP="00E90B41">
          <w:pPr>
            <w:pStyle w:val="B4F65F591708491483DF3682AB5646BB1"/>
          </w:pPr>
          <w:r w:rsidRPr="00117FBE">
            <w:t>[Subject]</w:t>
          </w:r>
        </w:p>
      </w:docPartBody>
    </w:docPart>
    <w:docPart>
      <w:docPartPr>
        <w:name w:val="2B74AE83D5B54C63A53D3D7F03D72685"/>
        <w:category>
          <w:name w:val="General"/>
          <w:gallery w:val="placeholder"/>
        </w:category>
        <w:types>
          <w:type w:val="bbPlcHdr"/>
        </w:types>
        <w:behaviors>
          <w:behavior w:val="content"/>
        </w:behaviors>
        <w:guid w:val="{C3FD7C2B-24D1-49EA-BDD4-60ADC605497A}"/>
      </w:docPartPr>
      <w:docPartBody>
        <w:p w:rsidR="008C5113" w:rsidRDefault="001C14B1" w:rsidP="001C14B1">
          <w:pPr>
            <w:pStyle w:val="2B74AE83D5B54C63A53D3D7F03D7268523"/>
          </w:pPr>
          <w:r w:rsidRPr="00E77BAE">
            <w:rPr>
              <w:rStyle w:val="Zstupntext"/>
            </w:rPr>
            <w:t>[Title]</w:t>
          </w:r>
        </w:p>
      </w:docPartBody>
    </w:docPart>
    <w:docPart>
      <w:docPartPr>
        <w:name w:val="2E6EBF13FD4E49039BC2284E498E47E5"/>
        <w:category>
          <w:name w:val="General"/>
          <w:gallery w:val="placeholder"/>
        </w:category>
        <w:types>
          <w:type w:val="bbPlcHdr"/>
        </w:types>
        <w:behaviors>
          <w:behavior w:val="content"/>
        </w:behaviors>
        <w:guid w:val="{9622B501-BE93-438B-82EB-827C2556CC96}"/>
      </w:docPartPr>
      <w:docPartBody>
        <w:p w:rsidR="005C6A6A" w:rsidRDefault="001C14B1">
          <w:r>
            <w:t>[</w:t>
          </w:r>
          <w:bookmarkStart w:id="0" w:name="LAN_FrontpageTitle_1"/>
          <w:r w:rsidRPr="007308ED">
            <w:t>Title</w:t>
          </w:r>
          <w:bookmarkEnd w:id="0"/>
          <w:r>
            <w:t>]</w:t>
          </w:r>
        </w:p>
      </w:docPartBody>
    </w:docPart>
    <w:docPart>
      <w:docPartPr>
        <w:name w:val="62C31F67DC6C451A8C340AAA8D17CA98"/>
        <w:category>
          <w:name w:val="General"/>
          <w:gallery w:val="placeholder"/>
        </w:category>
        <w:types>
          <w:type w:val="bbPlcHdr"/>
        </w:types>
        <w:behaviors>
          <w:behavior w:val="content"/>
        </w:behaviors>
        <w:guid w:val="{BD0F27E1-F89C-410B-B6A2-8F3E70A540FE}"/>
      </w:docPartPr>
      <w:docPartBody>
        <w:p w:rsidR="005C6A6A" w:rsidRDefault="001C14B1">
          <w:r>
            <w:t>[</w:t>
          </w:r>
          <w:bookmarkStart w:id="1" w:name="LAN_FrontpageSubtitle_1"/>
          <w:r w:rsidRPr="007308ED">
            <w:t>Subject</w:t>
          </w:r>
          <w:bookmarkEnd w:id="1"/>
          <w:r>
            <w:t>]</w:t>
          </w:r>
        </w:p>
      </w:docPartBody>
    </w:docPart>
    <w:docPart>
      <w:docPartPr>
        <w:name w:val="A6177B3643EA4379B71E13621F32ECD4"/>
        <w:category>
          <w:name w:val="General"/>
          <w:gallery w:val="placeholder"/>
        </w:category>
        <w:types>
          <w:type w:val="bbPlcHdr"/>
        </w:types>
        <w:behaviors>
          <w:behavior w:val="content"/>
        </w:behaviors>
        <w:guid w:val="{09DE588B-0C79-4DEC-AE29-7C4926CE036A}"/>
      </w:docPartPr>
      <w:docPartBody>
        <w:p w:rsidR="000A1C6A" w:rsidRDefault="009D4DF0" w:rsidP="009D4DF0">
          <w:pPr>
            <w:pStyle w:val="A6177B3643EA4379B71E13621F32ECD4"/>
          </w:pPr>
          <w:r>
            <w:rPr>
              <w:rStyle w:val="Zstupntext"/>
            </w:rPr>
            <w:t>Click or tap here to enter text.</w:t>
          </w:r>
        </w:p>
        <w:bookmarkStart w:id="2" w:name="LAN_Text_8"/>
        <w:bookmarkEnd w:id="2"/>
      </w:docPartBody>
    </w:docPart>
    <w:docPart>
      <w:docPartPr>
        <w:name w:val="F21F9A6352A14340AC82A73559D7E783"/>
        <w:category>
          <w:name w:val="General"/>
          <w:gallery w:val="placeholder"/>
        </w:category>
        <w:types>
          <w:type w:val="bbPlcHdr"/>
        </w:types>
        <w:behaviors>
          <w:behavior w:val="content"/>
        </w:behaviors>
        <w:guid w:val="{3A4464CE-0BB6-4CC5-BD07-EF663D1DDBE2}"/>
      </w:docPartPr>
      <w:docPartBody>
        <w:p w:rsidR="00130342" w:rsidRDefault="00C436EB" w:rsidP="00C436EB">
          <w:pPr>
            <w:pStyle w:val="F21F9A6352A14340AC82A73559D7E783"/>
          </w:pPr>
          <w:r w:rsidRPr="003602A3">
            <w:rPr>
              <w:vanish/>
            </w:rPr>
            <w:t>Doc ID</w:t>
          </w:r>
        </w:p>
      </w:docPartBody>
    </w:docPart>
    <w:docPart>
      <w:docPartPr>
        <w:name w:val="3B99B3189C584FA59D129EFF25193D9A"/>
        <w:category>
          <w:name w:val="General"/>
          <w:gallery w:val="placeholder"/>
        </w:category>
        <w:types>
          <w:type w:val="bbPlcHdr"/>
        </w:types>
        <w:behaviors>
          <w:behavior w:val="content"/>
        </w:behaviors>
        <w:guid w:val="{43B5E8A2-D330-41D8-9FE9-095AA06C8F0E}"/>
      </w:docPartPr>
      <w:docPartBody>
        <w:p w:rsidR="007F0B53" w:rsidRDefault="00F63AED" w:rsidP="00F63AED">
          <w:pPr>
            <w:pStyle w:val="3B99B3189C584FA59D129EFF25193D9A"/>
          </w:pPr>
          <w:r>
            <w:rPr>
              <w:rStyle w:val="Zstupntext"/>
            </w:rPr>
            <w:t>Click or tap here to enter text.</w:t>
          </w:r>
        </w:p>
      </w:docPartBody>
    </w:docPart>
    <w:docPart>
      <w:docPartPr>
        <w:name w:val="A7F5089784A847CDB97A347D5C0DAD51"/>
        <w:category>
          <w:name w:val="General"/>
          <w:gallery w:val="placeholder"/>
        </w:category>
        <w:types>
          <w:type w:val="bbPlcHdr"/>
        </w:types>
        <w:behaviors>
          <w:behavior w:val="content"/>
        </w:behaviors>
        <w:guid w:val="{80BA2085-7E18-4BF9-99B3-09104F2F1044}"/>
      </w:docPartPr>
      <w:docPartBody>
        <w:p w:rsidR="00414D08" w:rsidRDefault="00DF0BB9" w:rsidP="00DF0BB9">
          <w:pPr>
            <w:pStyle w:val="A7F5089784A847CDB97A347D5C0DAD51"/>
          </w:pPr>
          <w:r w:rsidRPr="00E77BAE">
            <w:rPr>
              <w:rStyle w:val="Zstupntext"/>
            </w:rPr>
            <w:t>[Title]</w:t>
          </w:r>
        </w:p>
      </w:docPartBody>
    </w:docPart>
    <w:docPart>
      <w:docPartPr>
        <w:name w:val="7B7452F03B104A34891CA6CE77827814"/>
        <w:category>
          <w:name w:val="General"/>
          <w:gallery w:val="placeholder"/>
        </w:category>
        <w:types>
          <w:type w:val="bbPlcHdr"/>
        </w:types>
        <w:behaviors>
          <w:behavior w:val="content"/>
        </w:behaviors>
        <w:guid w:val="{23343400-3C5A-420A-B466-1CAE9570551C}"/>
      </w:docPartPr>
      <w:docPartBody>
        <w:p w:rsidR="00A32BC9" w:rsidRDefault="0078527E" w:rsidP="0078527E">
          <w:pPr>
            <w:pStyle w:val="7B7452F03B104A34891CA6CE77827814"/>
          </w:pPr>
          <w:r w:rsidRPr="00E77BAE">
            <w:rPr>
              <w:rStyle w:val="Zstupntext"/>
            </w:rPr>
            <w:t>[Title]</w:t>
          </w:r>
        </w:p>
      </w:docPartBody>
    </w:docPart>
    <w:docPart>
      <w:docPartPr>
        <w:name w:val="5E7D5E8F032E4744A0EAAE1C6A0E7C79"/>
        <w:category>
          <w:name w:val="Obecné"/>
          <w:gallery w:val="placeholder"/>
        </w:category>
        <w:types>
          <w:type w:val="bbPlcHdr"/>
        </w:types>
        <w:behaviors>
          <w:behavior w:val="content"/>
        </w:behaviors>
        <w:guid w:val="{AC803EC0-6869-42EF-BD52-3A05E4B3B1A7}"/>
      </w:docPartPr>
      <w:docPartBody>
        <w:p w:rsidR="00A76126" w:rsidRDefault="00600CA8" w:rsidP="00600CA8">
          <w:pPr>
            <w:pStyle w:val="5E7D5E8F032E4744A0EAAE1C6A0E7C79"/>
          </w:pPr>
          <w:r>
            <w:t>[Text]</w:t>
          </w:r>
        </w:p>
      </w:docPartBody>
    </w:docPart>
    <w:docPart>
      <w:docPartPr>
        <w:name w:val="9484970E4E3D4782A4BE96C1FBC41AE2"/>
        <w:category>
          <w:name w:val="Obecné"/>
          <w:gallery w:val="placeholder"/>
        </w:category>
        <w:types>
          <w:type w:val="bbPlcHdr"/>
        </w:types>
        <w:behaviors>
          <w:behavior w:val="content"/>
        </w:behaviors>
        <w:guid w:val="{F6747708-E237-4E91-AF18-1FF6374D6D9D}"/>
      </w:docPartPr>
      <w:docPartBody>
        <w:p w:rsidR="00A76126" w:rsidRDefault="00600CA8" w:rsidP="00600CA8">
          <w:pPr>
            <w:pStyle w:val="9484970E4E3D4782A4BE96C1FBC41AE2"/>
          </w:pPr>
          <w:r>
            <w:rPr>
              <w:rStyle w:val="Zstupntext"/>
            </w:rPr>
            <w:t>Click or tap here to enter text.</w:t>
          </w:r>
        </w:p>
      </w:docPartBody>
    </w:docPart>
    <w:docPart>
      <w:docPartPr>
        <w:name w:val="5313B407AF324126BC2304FF73C708E7"/>
        <w:category>
          <w:name w:val="Obecné"/>
          <w:gallery w:val="placeholder"/>
        </w:category>
        <w:types>
          <w:type w:val="bbPlcHdr"/>
        </w:types>
        <w:behaviors>
          <w:behavior w:val="content"/>
        </w:behaviors>
        <w:guid w:val="{32385EB5-72EB-485F-BA52-0DF7A6C55105}"/>
      </w:docPartPr>
      <w:docPartBody>
        <w:p w:rsidR="00A76126" w:rsidRDefault="00600CA8" w:rsidP="00600CA8">
          <w:pPr>
            <w:pStyle w:val="5313B407AF324126BC2304FF73C708E7"/>
          </w:pPr>
          <w:r w:rsidRPr="004631F6">
            <w:rPr>
              <w:rStyle w:val="Zstupn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Univers">
    <w:charset w:val="00"/>
    <w:family w:val="swiss"/>
    <w:pitch w:val="variable"/>
    <w:sig w:usb0="80000287" w:usb1="00000000" w:usb2="00000000" w:usb3="00000000" w:csb0="0000000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656"/>
    <w:rsid w:val="00011C8C"/>
    <w:rsid w:val="0004512F"/>
    <w:rsid w:val="0004748F"/>
    <w:rsid w:val="00084418"/>
    <w:rsid w:val="000860DB"/>
    <w:rsid w:val="000A1C6A"/>
    <w:rsid w:val="000B30D7"/>
    <w:rsid w:val="000D3ECB"/>
    <w:rsid w:val="000D5736"/>
    <w:rsid w:val="000E286B"/>
    <w:rsid w:val="000F6008"/>
    <w:rsid w:val="00130342"/>
    <w:rsid w:val="001475AC"/>
    <w:rsid w:val="00151920"/>
    <w:rsid w:val="00160702"/>
    <w:rsid w:val="00181E49"/>
    <w:rsid w:val="001B4406"/>
    <w:rsid w:val="001B7112"/>
    <w:rsid w:val="001C14B1"/>
    <w:rsid w:val="001D4FFA"/>
    <w:rsid w:val="001E1F33"/>
    <w:rsid w:val="001F616F"/>
    <w:rsid w:val="00202BB1"/>
    <w:rsid w:val="0022014C"/>
    <w:rsid w:val="002352E1"/>
    <w:rsid w:val="0026299E"/>
    <w:rsid w:val="00267B1F"/>
    <w:rsid w:val="002876A6"/>
    <w:rsid w:val="002928A4"/>
    <w:rsid w:val="002B54BF"/>
    <w:rsid w:val="002C0FA7"/>
    <w:rsid w:val="002C6C0A"/>
    <w:rsid w:val="002F0E1A"/>
    <w:rsid w:val="0030226D"/>
    <w:rsid w:val="003024C5"/>
    <w:rsid w:val="00305E29"/>
    <w:rsid w:val="00332892"/>
    <w:rsid w:val="00351EA0"/>
    <w:rsid w:val="00354E27"/>
    <w:rsid w:val="00361D36"/>
    <w:rsid w:val="00385DA5"/>
    <w:rsid w:val="003A2128"/>
    <w:rsid w:val="003D0F92"/>
    <w:rsid w:val="003D5799"/>
    <w:rsid w:val="003D6656"/>
    <w:rsid w:val="003D7B2D"/>
    <w:rsid w:val="003E148B"/>
    <w:rsid w:val="0040018A"/>
    <w:rsid w:val="004033B3"/>
    <w:rsid w:val="00414D08"/>
    <w:rsid w:val="00417509"/>
    <w:rsid w:val="0042747F"/>
    <w:rsid w:val="00457155"/>
    <w:rsid w:val="00474879"/>
    <w:rsid w:val="004762B9"/>
    <w:rsid w:val="0048517D"/>
    <w:rsid w:val="0049321D"/>
    <w:rsid w:val="004B46E5"/>
    <w:rsid w:val="004C0719"/>
    <w:rsid w:val="005144E6"/>
    <w:rsid w:val="00522D72"/>
    <w:rsid w:val="00525C72"/>
    <w:rsid w:val="00542A1A"/>
    <w:rsid w:val="00542B8E"/>
    <w:rsid w:val="005603B6"/>
    <w:rsid w:val="005A4483"/>
    <w:rsid w:val="005B05DF"/>
    <w:rsid w:val="005B70A7"/>
    <w:rsid w:val="005C077A"/>
    <w:rsid w:val="005C6A6A"/>
    <w:rsid w:val="005D4738"/>
    <w:rsid w:val="005E103C"/>
    <w:rsid w:val="005E5059"/>
    <w:rsid w:val="00600CA8"/>
    <w:rsid w:val="00615DA8"/>
    <w:rsid w:val="00671D66"/>
    <w:rsid w:val="006762F6"/>
    <w:rsid w:val="0069665A"/>
    <w:rsid w:val="006C0241"/>
    <w:rsid w:val="007037AC"/>
    <w:rsid w:val="0070405D"/>
    <w:rsid w:val="007122C6"/>
    <w:rsid w:val="007143AB"/>
    <w:rsid w:val="00736E0A"/>
    <w:rsid w:val="00763E9D"/>
    <w:rsid w:val="00764A1F"/>
    <w:rsid w:val="00767AC4"/>
    <w:rsid w:val="007818CB"/>
    <w:rsid w:val="0078527E"/>
    <w:rsid w:val="007E3CC3"/>
    <w:rsid w:val="007E4ADC"/>
    <w:rsid w:val="007F0B53"/>
    <w:rsid w:val="00827C33"/>
    <w:rsid w:val="00851C9F"/>
    <w:rsid w:val="008667D2"/>
    <w:rsid w:val="00885AAF"/>
    <w:rsid w:val="008A2F63"/>
    <w:rsid w:val="008B6CD3"/>
    <w:rsid w:val="008C1EB1"/>
    <w:rsid w:val="008C5113"/>
    <w:rsid w:val="008C53C9"/>
    <w:rsid w:val="008F20D3"/>
    <w:rsid w:val="008F283A"/>
    <w:rsid w:val="008F650A"/>
    <w:rsid w:val="009135F6"/>
    <w:rsid w:val="009173AF"/>
    <w:rsid w:val="0092435C"/>
    <w:rsid w:val="009262F0"/>
    <w:rsid w:val="00932739"/>
    <w:rsid w:val="00942589"/>
    <w:rsid w:val="009764DD"/>
    <w:rsid w:val="009B05DD"/>
    <w:rsid w:val="009C1D79"/>
    <w:rsid w:val="009C2829"/>
    <w:rsid w:val="009D2593"/>
    <w:rsid w:val="009D4DF0"/>
    <w:rsid w:val="00A05D1B"/>
    <w:rsid w:val="00A170F1"/>
    <w:rsid w:val="00A17A95"/>
    <w:rsid w:val="00A32BC9"/>
    <w:rsid w:val="00A41205"/>
    <w:rsid w:val="00A52E33"/>
    <w:rsid w:val="00A76126"/>
    <w:rsid w:val="00A77822"/>
    <w:rsid w:val="00A77E2F"/>
    <w:rsid w:val="00A93016"/>
    <w:rsid w:val="00AB29B5"/>
    <w:rsid w:val="00AB4096"/>
    <w:rsid w:val="00AE5255"/>
    <w:rsid w:val="00B026E0"/>
    <w:rsid w:val="00B104A1"/>
    <w:rsid w:val="00B2724E"/>
    <w:rsid w:val="00B363D0"/>
    <w:rsid w:val="00B52497"/>
    <w:rsid w:val="00B77E4A"/>
    <w:rsid w:val="00B9727F"/>
    <w:rsid w:val="00BD55CF"/>
    <w:rsid w:val="00BE5563"/>
    <w:rsid w:val="00C00795"/>
    <w:rsid w:val="00C03A54"/>
    <w:rsid w:val="00C15C08"/>
    <w:rsid w:val="00C21006"/>
    <w:rsid w:val="00C436EB"/>
    <w:rsid w:val="00C550CB"/>
    <w:rsid w:val="00C63DCD"/>
    <w:rsid w:val="00C95E4F"/>
    <w:rsid w:val="00CB1058"/>
    <w:rsid w:val="00CB2759"/>
    <w:rsid w:val="00CB790E"/>
    <w:rsid w:val="00CB7EDE"/>
    <w:rsid w:val="00CF0E3A"/>
    <w:rsid w:val="00D03C77"/>
    <w:rsid w:val="00D13B76"/>
    <w:rsid w:val="00D5529D"/>
    <w:rsid w:val="00D56FE3"/>
    <w:rsid w:val="00D83324"/>
    <w:rsid w:val="00DB69AE"/>
    <w:rsid w:val="00DF0BB9"/>
    <w:rsid w:val="00E01A8D"/>
    <w:rsid w:val="00E17F1F"/>
    <w:rsid w:val="00E827EE"/>
    <w:rsid w:val="00E90B41"/>
    <w:rsid w:val="00E96054"/>
    <w:rsid w:val="00EA068A"/>
    <w:rsid w:val="00EB782D"/>
    <w:rsid w:val="00EC77C3"/>
    <w:rsid w:val="00EE063F"/>
    <w:rsid w:val="00EF5CCB"/>
    <w:rsid w:val="00F03949"/>
    <w:rsid w:val="00F3496C"/>
    <w:rsid w:val="00F3610D"/>
    <w:rsid w:val="00F3757E"/>
    <w:rsid w:val="00F40624"/>
    <w:rsid w:val="00F569BD"/>
    <w:rsid w:val="00F63AED"/>
    <w:rsid w:val="00F863C8"/>
    <w:rsid w:val="00FA5660"/>
    <w:rsid w:val="00FB03BB"/>
    <w:rsid w:val="00FC0C0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6656"/>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00CA8"/>
    <w:rPr>
      <w:color w:val="auto"/>
      <w:lang w:val="en-GB"/>
    </w:rPr>
  </w:style>
  <w:style w:type="paragraph" w:customStyle="1" w:styleId="5E7D5E8F032E4744A0EAAE1C6A0E7C79">
    <w:name w:val="5E7D5E8F032E4744A0EAAE1C6A0E7C79"/>
    <w:rsid w:val="00600CA8"/>
    <w:rPr>
      <w:lang w:val="cs-CZ" w:eastAsia="cs-CZ"/>
    </w:rPr>
  </w:style>
  <w:style w:type="paragraph" w:customStyle="1" w:styleId="9484970E4E3D4782A4BE96C1FBC41AE2">
    <w:name w:val="9484970E4E3D4782A4BE96C1FBC41AE2"/>
    <w:rsid w:val="00600CA8"/>
    <w:rPr>
      <w:lang w:val="cs-CZ" w:eastAsia="cs-CZ"/>
    </w:rPr>
  </w:style>
  <w:style w:type="paragraph" w:customStyle="1" w:styleId="5313B407AF324126BC2304FF73C708E7">
    <w:name w:val="5313B407AF324126BC2304FF73C708E7"/>
    <w:rsid w:val="00600CA8"/>
    <w:rPr>
      <w:lang w:val="cs-CZ" w:eastAsia="cs-CZ"/>
    </w:rPr>
  </w:style>
  <w:style w:type="paragraph" w:customStyle="1" w:styleId="62E5143244DA47BF8A0C287379B93F3E2">
    <w:name w:val="62E5143244DA47BF8A0C287379B93F3E2"/>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B4F65F591708491483DF3682AB5646BB1">
    <w:name w:val="B4F65F591708491483DF3682AB5646BB1"/>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A6177B3643EA4379B71E13621F32ECD4">
    <w:name w:val="A6177B3643EA4379B71E13621F32ECD4"/>
    <w:rsid w:val="009D4DF0"/>
  </w:style>
  <w:style w:type="paragraph" w:customStyle="1" w:styleId="2B74AE83D5B54C63A53D3D7F03D7268523">
    <w:name w:val="2B74AE83D5B54C63A53D3D7F03D7268523"/>
    <w:rsid w:val="001C14B1"/>
    <w:pPr>
      <w:spacing w:after="0" w:line="160" w:lineRule="atLeast"/>
      <w:ind w:left="-567"/>
    </w:pPr>
    <w:rPr>
      <w:rFonts w:ascii="Verdana" w:eastAsiaTheme="minorHAnsi" w:hAnsi="Verdana"/>
      <w:noProof/>
      <w:sz w:val="12"/>
      <w:szCs w:val="18"/>
      <w:lang w:val="en-GB" w:eastAsia="en-US"/>
    </w:rPr>
  </w:style>
  <w:style w:type="paragraph" w:customStyle="1" w:styleId="F21F9A6352A14340AC82A73559D7E783">
    <w:name w:val="F21F9A6352A14340AC82A73559D7E783"/>
    <w:rsid w:val="00C436EB"/>
  </w:style>
  <w:style w:type="paragraph" w:customStyle="1" w:styleId="3B99B3189C584FA59D129EFF25193D9A">
    <w:name w:val="3B99B3189C584FA59D129EFF25193D9A"/>
    <w:rsid w:val="00F63AED"/>
  </w:style>
  <w:style w:type="paragraph" w:customStyle="1" w:styleId="A7F5089784A847CDB97A347D5C0DAD51">
    <w:name w:val="A7F5089784A847CDB97A347D5C0DAD51"/>
    <w:rsid w:val="00DF0BB9"/>
  </w:style>
  <w:style w:type="paragraph" w:customStyle="1" w:styleId="7B7452F03B104A34891CA6CE77827814">
    <w:name w:val="7B7452F03B104A34891CA6CE77827814"/>
    <w:rsid w:val="0078527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C4A883B0C942F4994D3E2A5D2189048" ma:contentTypeVersion="11" ma:contentTypeDescription="Create a new document." ma:contentTypeScope="" ma:versionID="e09caa368ee4596880be9ce18593ed26">
  <xsd:schema xmlns:xsd="http://www.w3.org/2001/XMLSchema" xmlns:xs="http://www.w3.org/2001/XMLSchema" xmlns:p="http://schemas.microsoft.com/office/2006/metadata/properties" xmlns:ns3="3080d309-732b-4639-8541-1283ecc0622f" xmlns:ns4="e2b5b96a-6638-4e7f-8de4-696f6ca7375d" targetNamespace="http://schemas.microsoft.com/office/2006/metadata/properties" ma:root="true" ma:fieldsID="f46b2a20528dbde93a675e5f4e94ef18" ns3:_="" ns4:_="">
    <xsd:import namespace="3080d309-732b-4639-8541-1283ecc0622f"/>
    <xsd:import namespace="e2b5b96a-6638-4e7f-8de4-696f6ca7375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80d309-732b-4639-8541-1283ecc06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b5b96a-6638-4e7f-8de4-696f6ca737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D07028-EB65-41F4-9397-AB5EA73ABE7C}">
  <ds:schemaRefs>
    <ds:schemaRef ds:uri="http://schemas.openxmlformats.org/officeDocument/2006/bibliography"/>
  </ds:schemaRefs>
</ds:datastoreItem>
</file>

<file path=customXml/itemProps2.xml><?xml version="1.0" encoding="utf-8"?>
<ds:datastoreItem xmlns:ds="http://schemas.openxmlformats.org/officeDocument/2006/customXml" ds:itemID="{4F713D56-2928-4EA1-9E80-7AEB4469B514}">
  <ds:schemaRefs>
    <ds:schemaRef ds:uri="http://schemas.microsoft.com/sharepoint/v3/contenttype/forms"/>
  </ds:schemaRefs>
</ds:datastoreItem>
</file>

<file path=customXml/itemProps3.xml><?xml version="1.0" encoding="utf-8"?>
<ds:datastoreItem xmlns:ds="http://schemas.openxmlformats.org/officeDocument/2006/customXml" ds:itemID="{7793ECA6-F081-485C-9501-2679DF483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80d309-732b-4639-8541-1283ecc0622f"/>
    <ds:schemaRef ds:uri="e2b5b96a-6638-4e7f-8de4-696f6ca737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084128-9F81-4A5C-A125-61E3A0243D4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508</Words>
  <Characters>3003</Characters>
  <Application>Microsoft Office Word</Application>
  <DocSecurity>0</DocSecurity>
  <Lines>25</Lines>
  <Paragraphs>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Part III, Appendix B8</vt:lpstr>
      <vt:lpstr>Part III, Appendix B8</vt:lpstr>
    </vt:vector>
  </TitlesOfParts>
  <Company/>
  <LinksUpToDate>false</LinksUpToDate>
  <CharactersWithSpaces>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III, Appendix B8</dc:title>
  <dc:subject>Component numbering system (KKS)</dc:subject>
  <dc:creator>Charlotte Boesen</dc:creator>
  <cp:lastModifiedBy>Pavel Slezák</cp:lastModifiedBy>
  <cp:revision>6</cp:revision>
  <cp:lastPrinted>2021-03-01T07:41:00Z</cp:lastPrinted>
  <dcterms:created xsi:type="dcterms:W3CDTF">2024-07-01T20:09:00Z</dcterms:created>
  <dcterms:modified xsi:type="dcterms:W3CDTF">2024-07-02T07:09:00Z</dcterms:modified>
  <cp:category>Procurement documentation – Part III – Employer’s Requirements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2020-05-11</vt:lpwstr>
  </property>
  <property fmtid="{D5CDD505-2E9C-101B-9397-08002B2CF9AE}" pid="7" name="Ram_Document_DocID">
    <vt:lpwstr>1287888-8</vt:lpwstr>
  </property>
  <property fmtid="{D5CDD505-2E9C-101B-9397-08002B2CF9AE}" pid="8" name="Ram_Document_Version">
    <vt:lpwstr>2</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SAKOBR2-4242-009</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JONSI</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y fmtid="{D5CDD505-2E9C-101B-9397-08002B2CF9AE}" pid="53" name="ContentTypeId">
    <vt:lpwstr>0x0101004C4A883B0C942F4994D3E2A5D2189048</vt:lpwstr>
  </property>
</Properties>
</file>